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51266" w14:textId="3FE2223E" w:rsidR="0092050F" w:rsidRPr="0092050F" w:rsidRDefault="0092050F" w:rsidP="00EC44FA">
      <w:pPr>
        <w:bidi/>
        <w:rPr>
          <w:rFonts w:cs="Arial"/>
        </w:rPr>
      </w:pPr>
      <w:r w:rsidRPr="0092050F">
        <w:rPr>
          <w:rFonts w:cs="Arial"/>
          <w:rtl/>
        </w:rPr>
        <w:t xml:space="preserve">פייתון למהנדסים </w:t>
      </w:r>
      <w:r w:rsidR="00091B2E">
        <w:rPr>
          <w:rFonts w:cs="Arial" w:hint="cs"/>
          <w:rtl/>
        </w:rPr>
        <w:t>2020</w:t>
      </w:r>
      <w:r w:rsidR="00712B11">
        <w:rPr>
          <w:rFonts w:cs="Arial" w:hint="cs"/>
          <w:rtl/>
        </w:rPr>
        <w:t>-20</w:t>
      </w:r>
      <w:r w:rsidR="00091B2E">
        <w:rPr>
          <w:rFonts w:cs="Arial" w:hint="cs"/>
          <w:rtl/>
        </w:rPr>
        <w:t>21</w:t>
      </w:r>
      <w:r w:rsidR="00EC44FA">
        <w:rPr>
          <w:rFonts w:cs="Arial"/>
          <w:rtl/>
        </w:rPr>
        <w:t xml:space="preserve"> ,</w:t>
      </w:r>
      <w:r w:rsidRPr="0092050F">
        <w:rPr>
          <w:rFonts w:cs="Arial"/>
          <w:rtl/>
        </w:rPr>
        <w:t xml:space="preserve">סמסטר </w:t>
      </w:r>
      <w:r w:rsidR="0079366A">
        <w:rPr>
          <w:rFonts w:cs="Arial" w:hint="cs"/>
          <w:rtl/>
        </w:rPr>
        <w:t>א</w:t>
      </w:r>
      <w:r w:rsidR="00712B11">
        <w:rPr>
          <w:rFonts w:cs="Arial" w:hint="cs"/>
          <w:rtl/>
        </w:rPr>
        <w:t>׳ תשפ</w:t>
      </w:r>
      <w:r w:rsidR="0079366A">
        <w:rPr>
          <w:rFonts w:cs="Arial" w:hint="cs"/>
          <w:rtl/>
        </w:rPr>
        <w:t>"א</w:t>
      </w:r>
      <w:r w:rsidRPr="0092050F">
        <w:rPr>
          <w:rFonts w:cs="Arial"/>
          <w:rtl/>
        </w:rPr>
        <w:t xml:space="preserve"> </w:t>
      </w:r>
      <w:r w:rsidRPr="0092050F">
        <w:rPr>
          <w:rFonts w:cs="Arial" w:hint="cs"/>
          <w:rtl/>
        </w:rPr>
        <w:t>0509-1820</w:t>
      </w:r>
    </w:p>
    <w:p w14:paraId="093FCBFE" w14:textId="77777777" w:rsidR="0092050F" w:rsidRPr="00E27082" w:rsidRDefault="0092050F" w:rsidP="0092050F">
      <w:pPr>
        <w:bidi/>
        <w:rPr>
          <w:rFonts w:cs="Arial"/>
          <w:rtl/>
        </w:rPr>
      </w:pPr>
    </w:p>
    <w:p w14:paraId="6F818931" w14:textId="29D758D8" w:rsidR="0092050F" w:rsidRPr="00712B11" w:rsidRDefault="0092050F" w:rsidP="00712B11">
      <w:pPr>
        <w:bidi/>
        <w:jc w:val="center"/>
        <w:rPr>
          <w:rFonts w:cs="Arial"/>
          <w:sz w:val="40"/>
          <w:szCs w:val="40"/>
          <w:rtl/>
        </w:rPr>
      </w:pPr>
      <w:r w:rsidRPr="00712B11">
        <w:rPr>
          <w:rFonts w:cs="Arial"/>
          <w:sz w:val="40"/>
          <w:szCs w:val="40"/>
          <w:rtl/>
        </w:rPr>
        <w:t>תרגיל בית</w:t>
      </w:r>
      <w:r w:rsidRPr="00712B11">
        <w:rPr>
          <w:rFonts w:cs="Arial" w:hint="cs"/>
          <w:sz w:val="40"/>
          <w:szCs w:val="40"/>
          <w:rtl/>
        </w:rPr>
        <w:t xml:space="preserve"> </w:t>
      </w:r>
      <w:r w:rsidR="00091B2E">
        <w:rPr>
          <w:rFonts w:cs="Arial" w:hint="cs"/>
          <w:sz w:val="40"/>
          <w:szCs w:val="40"/>
          <w:rtl/>
        </w:rPr>
        <w:t>10</w:t>
      </w:r>
      <w:r w:rsidR="00E27082">
        <w:rPr>
          <w:rFonts w:cs="Arial" w:hint="cs"/>
          <w:sz w:val="40"/>
          <w:szCs w:val="40"/>
          <w:rtl/>
        </w:rPr>
        <w:t xml:space="preserve"> (ואחרון!)</w:t>
      </w:r>
    </w:p>
    <w:p w14:paraId="5779064C" w14:textId="27E3385A" w:rsidR="0092050F" w:rsidRPr="00712B11" w:rsidRDefault="00E27082" w:rsidP="00E27082">
      <w:pPr>
        <w:bidi/>
        <w:jc w:val="center"/>
        <w:rPr>
          <w:rFonts w:cs="Arial"/>
          <w:sz w:val="40"/>
          <w:szCs w:val="40"/>
          <w:rtl/>
        </w:rPr>
      </w:pPr>
      <w:proofErr w:type="spellStart"/>
      <w:r>
        <w:rPr>
          <w:rFonts w:cs="Arial"/>
          <w:sz w:val="40"/>
          <w:szCs w:val="40"/>
        </w:rPr>
        <w:t>numpy</w:t>
      </w:r>
      <w:proofErr w:type="spellEnd"/>
      <w:r>
        <w:rPr>
          <w:rFonts w:cs="Arial"/>
          <w:sz w:val="40"/>
          <w:szCs w:val="40"/>
        </w:rPr>
        <w:t>, pandas,</w:t>
      </w:r>
      <w:r w:rsidR="00712B11">
        <w:rPr>
          <w:rFonts w:cs="Arial"/>
          <w:sz w:val="40"/>
          <w:szCs w:val="40"/>
        </w:rPr>
        <w:t xml:space="preserve"> image processing</w:t>
      </w:r>
    </w:p>
    <w:p w14:paraId="58F38838" w14:textId="77777777" w:rsidR="0092050F" w:rsidRPr="00DE0FF9" w:rsidRDefault="0092050F" w:rsidP="0092050F">
      <w:pPr>
        <w:bidi/>
        <w:rPr>
          <w:rFonts w:cs="Arial"/>
          <w:sz w:val="28"/>
          <w:szCs w:val="28"/>
          <w:u w:val="single"/>
          <w:rtl/>
        </w:rPr>
      </w:pPr>
      <w:r w:rsidRPr="00DE0FF9">
        <w:rPr>
          <w:rFonts w:cs="Arial"/>
          <w:sz w:val="28"/>
          <w:szCs w:val="28"/>
          <w:u w:val="single"/>
          <w:rtl/>
        </w:rPr>
        <w:t xml:space="preserve">הנחיות כלליות:  </w:t>
      </w:r>
    </w:p>
    <w:p w14:paraId="11BDBACB" w14:textId="246EE7B3" w:rsidR="0092050F" w:rsidRPr="00DE0FF9" w:rsidRDefault="0092050F" w:rsidP="00DE0FF9">
      <w:pPr>
        <w:pStyle w:val="ListParagraph"/>
        <w:numPr>
          <w:ilvl w:val="0"/>
          <w:numId w:val="10"/>
        </w:numPr>
        <w:bidi/>
        <w:rPr>
          <w:rFonts w:cs="Arial"/>
          <w:sz w:val="28"/>
          <w:szCs w:val="28"/>
        </w:rPr>
      </w:pPr>
      <w:r w:rsidRPr="00DE0FF9">
        <w:rPr>
          <w:rFonts w:cs="Arial"/>
          <w:sz w:val="28"/>
          <w:szCs w:val="28"/>
          <w:rtl/>
        </w:rPr>
        <w:t xml:space="preserve">קראו היטב את השאלות והקפידו שהתכניות שלכם פועלות בהתאם לנדרש. </w:t>
      </w:r>
    </w:p>
    <w:p w14:paraId="4DBB782C" w14:textId="4EF930B9" w:rsidR="0092050F" w:rsidRPr="00DE0FF9" w:rsidRDefault="0092050F" w:rsidP="00DE0FF9">
      <w:pPr>
        <w:pStyle w:val="ListParagraph"/>
        <w:numPr>
          <w:ilvl w:val="0"/>
          <w:numId w:val="10"/>
        </w:numPr>
        <w:bidi/>
        <w:rPr>
          <w:rFonts w:cs="Arial"/>
          <w:sz w:val="28"/>
          <w:szCs w:val="28"/>
        </w:rPr>
      </w:pPr>
      <w:r w:rsidRPr="00DE0FF9">
        <w:rPr>
          <w:rFonts w:cs="Arial"/>
          <w:sz w:val="28"/>
          <w:szCs w:val="28"/>
          <w:rtl/>
        </w:rPr>
        <w:t xml:space="preserve">את התרגיל יש לפתור לבד! </w:t>
      </w:r>
    </w:p>
    <w:p w14:paraId="7BDDCD52" w14:textId="77777777" w:rsidR="0092050F" w:rsidRPr="00DE0FF9" w:rsidRDefault="0092050F" w:rsidP="00DE0FF9">
      <w:pPr>
        <w:pStyle w:val="ListParagraph"/>
        <w:numPr>
          <w:ilvl w:val="0"/>
          <w:numId w:val="10"/>
        </w:numPr>
        <w:bidi/>
        <w:rPr>
          <w:rFonts w:cs="Arial"/>
          <w:color w:val="FF0000"/>
          <w:sz w:val="28"/>
          <w:szCs w:val="28"/>
        </w:rPr>
      </w:pPr>
      <w:r w:rsidRPr="00DE0FF9">
        <w:rPr>
          <w:rFonts w:cs="Arial" w:hint="cs"/>
          <w:color w:val="FF0000"/>
          <w:sz w:val="28"/>
          <w:szCs w:val="28"/>
          <w:rtl/>
        </w:rPr>
        <w:t>אין לשנות את שמות הפונקציות והמשתנים שכבר מופיעים בקובץ השלד של התרגיל.</w:t>
      </w:r>
    </w:p>
    <w:p w14:paraId="69A1B65C" w14:textId="057B1B16" w:rsidR="0092050F" w:rsidRDefault="0092050F" w:rsidP="00DE0FF9">
      <w:pPr>
        <w:pStyle w:val="ListParagraph"/>
        <w:numPr>
          <w:ilvl w:val="0"/>
          <w:numId w:val="10"/>
        </w:numPr>
        <w:bidi/>
        <w:rPr>
          <w:rFonts w:cs="Arial"/>
          <w:color w:val="FF0000"/>
          <w:sz w:val="28"/>
          <w:szCs w:val="28"/>
        </w:rPr>
      </w:pPr>
      <w:r w:rsidRPr="00DE0FF9">
        <w:rPr>
          <w:rFonts w:cs="Arial"/>
          <w:color w:val="FF0000"/>
          <w:sz w:val="28"/>
          <w:szCs w:val="28"/>
          <w:rtl/>
        </w:rPr>
        <w:t>אין למחוק את ההערות שמופיעות בשלד.</w:t>
      </w:r>
    </w:p>
    <w:p w14:paraId="5ECAC267" w14:textId="5B69E586" w:rsidR="00A37D03" w:rsidRPr="00A37D03" w:rsidRDefault="00A37D03" w:rsidP="00A37D03">
      <w:pPr>
        <w:pStyle w:val="ListParagraph"/>
        <w:numPr>
          <w:ilvl w:val="0"/>
          <w:numId w:val="10"/>
        </w:numPr>
        <w:bidi/>
        <w:rPr>
          <w:rFonts w:cs="Arial"/>
          <w:b/>
          <w:bCs/>
          <w:color w:val="FF0000"/>
          <w:sz w:val="28"/>
          <w:szCs w:val="28"/>
        </w:rPr>
      </w:pPr>
      <w:r w:rsidRPr="00A37D03">
        <w:rPr>
          <w:rFonts w:cs="Arial" w:hint="cs"/>
          <w:b/>
          <w:bCs/>
          <w:color w:val="FF0000"/>
          <w:sz w:val="28"/>
          <w:szCs w:val="28"/>
          <w:rtl/>
        </w:rPr>
        <w:t>יש לבצע בדיקה עצמית אך ורק בסוף קובץ השלד בתוך התנאי הבא:</w:t>
      </w:r>
    </w:p>
    <w:p w14:paraId="4F1984B4" w14:textId="7C2BB71E" w:rsidR="00A37D03" w:rsidRPr="00A37D03" w:rsidRDefault="00A37D03" w:rsidP="00A37D03">
      <w:pPr>
        <w:pStyle w:val="ListParagraph"/>
        <w:jc w:val="both"/>
        <w:rPr>
          <w:rFonts w:cs="Arial"/>
          <w:b/>
          <w:bCs/>
          <w:color w:val="FF0000"/>
          <w:sz w:val="28"/>
          <w:szCs w:val="28"/>
        </w:rPr>
      </w:pPr>
      <w:r w:rsidRPr="00A37D03">
        <w:rPr>
          <w:rFonts w:cs="Arial"/>
          <w:b/>
          <w:bCs/>
          <w:color w:val="FF0000"/>
          <w:sz w:val="28"/>
          <w:szCs w:val="28"/>
        </w:rPr>
        <w:t>if __name__ == "__main__":</w:t>
      </w:r>
    </w:p>
    <w:p w14:paraId="2E32BF43" w14:textId="4FCB7E58" w:rsidR="00A37D03" w:rsidRDefault="00A37D03" w:rsidP="00A37D03">
      <w:pPr>
        <w:pStyle w:val="ListParagraph"/>
        <w:bidi/>
        <w:rPr>
          <w:rFonts w:cs="Arial"/>
          <w:b/>
          <w:bCs/>
          <w:color w:val="FF0000"/>
          <w:sz w:val="28"/>
          <w:szCs w:val="28"/>
          <w:rtl/>
        </w:rPr>
      </w:pPr>
      <w:r>
        <w:rPr>
          <w:rFonts w:cs="Arial" w:hint="cs"/>
          <w:b/>
          <w:bCs/>
          <w:color w:val="FF0000"/>
          <w:sz w:val="28"/>
          <w:szCs w:val="28"/>
          <w:rtl/>
        </w:rPr>
        <w:t>בפרט אין להשאיר הדפסות</w:t>
      </w:r>
      <w:r>
        <w:rPr>
          <w:rFonts w:cs="Arial"/>
          <w:b/>
          <w:bCs/>
          <w:color w:val="FF0000"/>
          <w:sz w:val="28"/>
          <w:szCs w:val="28"/>
        </w:rPr>
        <w:t>/</w:t>
      </w:r>
      <w:r>
        <w:rPr>
          <w:rFonts w:cs="Arial" w:hint="cs"/>
          <w:b/>
          <w:bCs/>
          <w:color w:val="FF0000"/>
          <w:sz w:val="28"/>
          <w:szCs w:val="28"/>
          <w:rtl/>
        </w:rPr>
        <w:t>קריאות לפונקציות בין הפונקציות.</w:t>
      </w:r>
    </w:p>
    <w:p w14:paraId="54B07A1E" w14:textId="1B765002" w:rsidR="00A37D03" w:rsidRDefault="00A37D03" w:rsidP="00A37D03">
      <w:pPr>
        <w:pStyle w:val="ListParagraph"/>
        <w:numPr>
          <w:ilvl w:val="0"/>
          <w:numId w:val="10"/>
        </w:numPr>
        <w:bidi/>
        <w:rPr>
          <w:rFonts w:cs="Arial"/>
          <w:b/>
          <w:bCs/>
          <w:color w:val="FF0000"/>
          <w:sz w:val="28"/>
          <w:szCs w:val="28"/>
          <w:rtl/>
        </w:rPr>
      </w:pPr>
      <w:r>
        <w:rPr>
          <w:rFonts w:cs="Arial" w:hint="cs"/>
          <w:b/>
          <w:bCs/>
          <w:color w:val="FF0000"/>
          <w:sz w:val="28"/>
          <w:szCs w:val="28"/>
          <w:rtl/>
        </w:rPr>
        <w:t xml:space="preserve">אין להשאיר </w:t>
      </w:r>
      <w:r w:rsidR="00EA41A6">
        <w:rPr>
          <w:rFonts w:cs="Arial" w:hint="cs"/>
          <w:b/>
          <w:bCs/>
          <w:color w:val="FF0000"/>
          <w:sz w:val="28"/>
          <w:szCs w:val="28"/>
          <w:rtl/>
        </w:rPr>
        <w:t xml:space="preserve">בקוד </w:t>
      </w:r>
      <w:r>
        <w:rPr>
          <w:rFonts w:cs="Arial" w:hint="cs"/>
          <w:b/>
          <w:bCs/>
          <w:color w:val="FF0000"/>
          <w:sz w:val="28"/>
          <w:szCs w:val="28"/>
          <w:rtl/>
        </w:rPr>
        <w:t>נתיבים</w:t>
      </w:r>
      <w:r w:rsidR="00EA41A6">
        <w:rPr>
          <w:rFonts w:cs="Arial" w:hint="cs"/>
          <w:b/>
          <w:bCs/>
          <w:color w:val="FF0000"/>
          <w:sz w:val="28"/>
          <w:szCs w:val="28"/>
          <w:rtl/>
        </w:rPr>
        <w:t xml:space="preserve"> לקבצים מקומיים</w:t>
      </w:r>
      <w:r w:rsidR="002F0E5C">
        <w:rPr>
          <w:rFonts w:cs="Arial" w:hint="cs"/>
          <w:b/>
          <w:bCs/>
          <w:color w:val="FF0000"/>
          <w:sz w:val="28"/>
          <w:szCs w:val="28"/>
          <w:rtl/>
        </w:rPr>
        <w:t>.</w:t>
      </w:r>
    </w:p>
    <w:p w14:paraId="25217AB6" w14:textId="54264EBC" w:rsidR="0092050F" w:rsidRPr="00DE0FF9" w:rsidRDefault="0092050F" w:rsidP="00DE0FF9">
      <w:pPr>
        <w:pStyle w:val="ListParagraph"/>
        <w:numPr>
          <w:ilvl w:val="0"/>
          <w:numId w:val="10"/>
        </w:numPr>
        <w:bidi/>
        <w:rPr>
          <w:rFonts w:cs="Arial"/>
          <w:sz w:val="28"/>
          <w:szCs w:val="28"/>
        </w:rPr>
      </w:pPr>
      <w:r w:rsidRPr="00DE0FF9">
        <w:rPr>
          <w:rFonts w:cs="Arial"/>
          <w:sz w:val="28"/>
          <w:szCs w:val="28"/>
          <w:rtl/>
        </w:rPr>
        <w:t xml:space="preserve">הקפידו על כללי ההגשה המפורסמים באתר. בפרט, יש להגיש את כל השאלות יחד בקובץ </w:t>
      </w:r>
      <w:r w:rsidRPr="00DE0FF9">
        <w:rPr>
          <w:rFonts w:cs="Arial"/>
          <w:sz w:val="28"/>
          <w:szCs w:val="28"/>
        </w:rPr>
        <w:t>ex</w:t>
      </w:r>
      <w:r w:rsidR="00A25609">
        <w:rPr>
          <w:rFonts w:cs="Arial"/>
          <w:sz w:val="28"/>
          <w:szCs w:val="28"/>
        </w:rPr>
        <w:t>10</w:t>
      </w:r>
      <w:r w:rsidRPr="00DE0FF9">
        <w:rPr>
          <w:rFonts w:cs="Arial"/>
          <w:sz w:val="28"/>
          <w:szCs w:val="28"/>
        </w:rPr>
        <w:t>_012345678.py</w:t>
      </w:r>
      <w:r w:rsidRPr="00DE0FF9">
        <w:rPr>
          <w:rFonts w:cs="Arial"/>
          <w:sz w:val="28"/>
          <w:szCs w:val="28"/>
          <w:rtl/>
        </w:rPr>
        <w:t xml:space="preserve"> המצורף לתרגיל, לאחר החלפת הספרות 012345678 במספר ת.ז שלכם, כל 9 הספרות כולל ספרת הביק</w:t>
      </w:r>
      <w:r w:rsidRPr="00DE0FF9">
        <w:rPr>
          <w:rFonts w:cs="Arial" w:hint="cs"/>
          <w:sz w:val="28"/>
          <w:szCs w:val="28"/>
          <w:rtl/>
        </w:rPr>
        <w:t>ו</w:t>
      </w:r>
      <w:r w:rsidRPr="00DE0FF9">
        <w:rPr>
          <w:rFonts w:cs="Arial"/>
          <w:sz w:val="28"/>
          <w:szCs w:val="28"/>
          <w:rtl/>
        </w:rPr>
        <w:t>רת.</w:t>
      </w:r>
    </w:p>
    <w:p w14:paraId="73549B12" w14:textId="3F9D3EC0" w:rsidR="0092050F" w:rsidRPr="00DE0FF9" w:rsidRDefault="0092050F" w:rsidP="00DE0FF9">
      <w:pPr>
        <w:pStyle w:val="ListParagraph"/>
        <w:numPr>
          <w:ilvl w:val="0"/>
          <w:numId w:val="10"/>
        </w:numPr>
        <w:bidi/>
        <w:rPr>
          <w:rFonts w:cs="Arial"/>
          <w:sz w:val="28"/>
          <w:szCs w:val="28"/>
        </w:rPr>
      </w:pPr>
      <w:r w:rsidRPr="00DE0FF9">
        <w:rPr>
          <w:rFonts w:cs="Arial"/>
          <w:sz w:val="28"/>
          <w:szCs w:val="28"/>
          <w:u w:val="single"/>
          <w:rtl/>
        </w:rPr>
        <w:t>אופן ביצוע התרגיל:</w:t>
      </w:r>
      <w:r w:rsidRPr="00DE0FF9">
        <w:rPr>
          <w:rFonts w:cs="Arial"/>
          <w:sz w:val="28"/>
          <w:szCs w:val="28"/>
          <w:rtl/>
        </w:rPr>
        <w:t xml:space="preserve"> בתרגיל זה עליכם </w:t>
      </w:r>
      <w:r w:rsidRPr="00DE0FF9">
        <w:rPr>
          <w:rFonts w:cs="Arial" w:hint="cs"/>
          <w:sz w:val="28"/>
          <w:szCs w:val="28"/>
          <w:rtl/>
        </w:rPr>
        <w:t>לממש את הפונקציות הנתונות</w:t>
      </w:r>
      <w:r w:rsidR="00A37D03">
        <w:rPr>
          <w:rFonts w:cs="Arial" w:hint="cs"/>
          <w:sz w:val="28"/>
          <w:szCs w:val="28"/>
          <w:rtl/>
        </w:rPr>
        <w:t>.</w:t>
      </w:r>
      <w:r w:rsidRPr="00DE0FF9">
        <w:rPr>
          <w:rFonts w:cs="Arial" w:hint="cs"/>
          <w:sz w:val="28"/>
          <w:szCs w:val="28"/>
          <w:rtl/>
        </w:rPr>
        <w:t xml:space="preserve"> ניתן להוסיף פונקציות עזר</w:t>
      </w:r>
      <w:r w:rsidRPr="00DE0FF9">
        <w:rPr>
          <w:rFonts w:cs="Arial"/>
          <w:sz w:val="28"/>
          <w:szCs w:val="28"/>
          <w:rtl/>
        </w:rPr>
        <w:t>.</w:t>
      </w:r>
    </w:p>
    <w:p w14:paraId="106D5A48" w14:textId="594DEA14" w:rsidR="0092050F" w:rsidRPr="00DE0FF9" w:rsidRDefault="0092050F" w:rsidP="00DE0FF9">
      <w:pPr>
        <w:pStyle w:val="ListParagraph"/>
        <w:numPr>
          <w:ilvl w:val="0"/>
          <w:numId w:val="10"/>
        </w:numPr>
        <w:bidi/>
        <w:rPr>
          <w:rFonts w:cs="Arial"/>
          <w:sz w:val="28"/>
          <w:szCs w:val="28"/>
        </w:rPr>
      </w:pPr>
      <w:r w:rsidRPr="00DE0FF9">
        <w:rPr>
          <w:rFonts w:cs="Arial"/>
          <w:sz w:val="28"/>
          <w:szCs w:val="28"/>
          <w:rtl/>
        </w:rPr>
        <w:t>מועד אחרון להגשה: כמפורסם באתר.</w:t>
      </w:r>
    </w:p>
    <w:p w14:paraId="1D19DE41" w14:textId="5D96E37B" w:rsidR="0092050F" w:rsidRPr="00DE0FF9" w:rsidRDefault="0092050F" w:rsidP="00DE0FF9">
      <w:pPr>
        <w:pStyle w:val="ListParagraph"/>
        <w:numPr>
          <w:ilvl w:val="0"/>
          <w:numId w:val="10"/>
        </w:numPr>
        <w:bidi/>
        <w:rPr>
          <w:rFonts w:cs="Arial"/>
          <w:sz w:val="28"/>
          <w:szCs w:val="28"/>
        </w:rPr>
      </w:pPr>
      <w:r w:rsidRPr="00DE0FF9">
        <w:rPr>
          <w:rFonts w:cs="Arial"/>
          <w:sz w:val="28"/>
          <w:szCs w:val="28"/>
          <w:rtl/>
        </w:rPr>
        <w:t>היות ובדיקת התרגילים עשויה להיות אוטומטית, יש להקפיד על פלטים מדויקים על פי הדוגמאות (עד לרמת הרווח).</w:t>
      </w:r>
    </w:p>
    <w:p w14:paraId="4E2D3E8B" w14:textId="3ACE9960" w:rsidR="0092050F" w:rsidRPr="00DE0FF9" w:rsidRDefault="0092050F" w:rsidP="00DE0FF9">
      <w:pPr>
        <w:pStyle w:val="ListParagraph"/>
        <w:numPr>
          <w:ilvl w:val="0"/>
          <w:numId w:val="10"/>
        </w:numPr>
        <w:bidi/>
        <w:rPr>
          <w:rFonts w:cs="Arial"/>
          <w:sz w:val="28"/>
          <w:szCs w:val="28"/>
        </w:rPr>
      </w:pPr>
      <w:r w:rsidRPr="00DE0FF9">
        <w:rPr>
          <w:rFonts w:cs="Arial"/>
          <w:sz w:val="28"/>
          <w:szCs w:val="28"/>
          <w:u w:val="single"/>
          <w:rtl/>
        </w:rPr>
        <w:t>בדיקה עצמית:</w:t>
      </w:r>
      <w:r w:rsidRPr="00DE0FF9">
        <w:rPr>
          <w:rFonts w:cs="Arial"/>
          <w:sz w:val="28"/>
          <w:szCs w:val="28"/>
          <w:rtl/>
        </w:rPr>
        <w:t xml:space="preserve"> כדי לוודא את נכונותן ואת עמידותן של התוכניות לקלטים שגויים, בכל שאלה, הריצו את תוכניתכם עם מגוון קלטים שונים, אלה שהופיעו כדוגמאות בתרגיל וקלטים נוספים עליהם חשבתם (וודאו כי הפלט נכון וכי התוכנית אינה קורסת</w:t>
      </w:r>
      <w:r w:rsidRPr="00DE0FF9">
        <w:rPr>
          <w:rFonts w:cs="Arial" w:hint="cs"/>
          <w:sz w:val="28"/>
          <w:szCs w:val="28"/>
          <w:rtl/>
        </w:rPr>
        <w:t>)</w:t>
      </w:r>
      <w:r w:rsidR="00A37D03">
        <w:rPr>
          <w:rFonts w:cs="Arial" w:hint="cs"/>
          <w:sz w:val="28"/>
          <w:szCs w:val="28"/>
          <w:rtl/>
        </w:rPr>
        <w:t>.</w:t>
      </w:r>
    </w:p>
    <w:p w14:paraId="005C4E64" w14:textId="6C36F8C5" w:rsidR="0092050F" w:rsidRPr="00DE0FF9" w:rsidRDefault="0092050F" w:rsidP="00DE0FF9">
      <w:pPr>
        <w:pStyle w:val="ListParagraph"/>
        <w:numPr>
          <w:ilvl w:val="0"/>
          <w:numId w:val="10"/>
        </w:numPr>
        <w:bidi/>
        <w:rPr>
          <w:rFonts w:ascii="David" w:hAnsi="David" w:cs="David"/>
          <w:color w:val="000000" w:themeColor="text1"/>
          <w:sz w:val="28"/>
          <w:szCs w:val="28"/>
          <w:rtl/>
        </w:rPr>
      </w:pPr>
      <w:r w:rsidRPr="00DE0FF9">
        <w:rPr>
          <w:rFonts w:cs="Arial" w:hint="cs"/>
          <w:color w:val="000000" w:themeColor="text1"/>
          <w:sz w:val="28"/>
          <w:szCs w:val="28"/>
          <w:rtl/>
        </w:rPr>
        <w:t>בכל השאלות ניתן להניח את תקינות הקלט על פי המפורט בשאלה</w:t>
      </w:r>
      <w:r w:rsidRPr="00DE0FF9">
        <w:rPr>
          <w:rFonts w:ascii="David" w:hAnsi="David" w:cs="David" w:hint="cs"/>
          <w:color w:val="000000" w:themeColor="text1"/>
          <w:sz w:val="28"/>
          <w:szCs w:val="28"/>
          <w:rtl/>
        </w:rPr>
        <w:t>.</w:t>
      </w:r>
    </w:p>
    <w:p w14:paraId="0080F7F8" w14:textId="77777777" w:rsidR="0092050F" w:rsidRDefault="0092050F" w:rsidP="005C5FCE">
      <w:pPr>
        <w:bidi/>
        <w:spacing w:before="240"/>
        <w:rPr>
          <w:rFonts w:ascii="Tahoma" w:eastAsia="TimesNewRomanPS-BoldMT" w:hAnsi="Tahoma" w:cs="Tahoma"/>
          <w:sz w:val="28"/>
          <w:szCs w:val="28"/>
        </w:rPr>
      </w:pPr>
    </w:p>
    <w:p w14:paraId="49C75266" w14:textId="77777777" w:rsidR="0092050F" w:rsidRDefault="0092050F" w:rsidP="0092050F">
      <w:pPr>
        <w:bidi/>
        <w:spacing w:before="240"/>
        <w:rPr>
          <w:rFonts w:ascii="Tahoma" w:eastAsia="TimesNewRomanPS-BoldMT" w:hAnsi="Tahoma" w:cs="Tahoma"/>
          <w:sz w:val="28"/>
          <w:szCs w:val="28"/>
        </w:rPr>
      </w:pPr>
    </w:p>
    <w:p w14:paraId="7C9A0950" w14:textId="77777777" w:rsidR="003F1D3D" w:rsidRDefault="003F1D3D" w:rsidP="00FB57CE">
      <w:pPr>
        <w:bidi/>
        <w:spacing w:before="240"/>
        <w:rPr>
          <w:rFonts w:ascii="Tahoma" w:eastAsia="TimesNewRomanPS-BoldMT" w:hAnsi="Tahoma" w:cs="Tahoma"/>
          <w:sz w:val="28"/>
          <w:szCs w:val="28"/>
          <w:rtl/>
        </w:rPr>
      </w:pPr>
    </w:p>
    <w:p w14:paraId="233336A4" w14:textId="22365E6D" w:rsidR="00FB57CE" w:rsidRDefault="00FB57CE" w:rsidP="003F1D3D">
      <w:pPr>
        <w:bidi/>
        <w:spacing w:before="240"/>
        <w:rPr>
          <w:sz w:val="28"/>
          <w:szCs w:val="28"/>
          <w:rtl/>
        </w:rPr>
      </w:pPr>
      <w:r w:rsidRPr="009D675A">
        <w:rPr>
          <w:rFonts w:ascii="Tahoma" w:eastAsia="TimesNewRomanPS-BoldMT" w:hAnsi="Tahoma" w:cs="Tahoma" w:hint="cs"/>
          <w:sz w:val="28"/>
          <w:szCs w:val="28"/>
          <w:rtl/>
        </w:rPr>
        <w:lastRenderedPageBreak/>
        <w:t xml:space="preserve">שאלה </w:t>
      </w:r>
      <w:r w:rsidR="006D07CD">
        <w:rPr>
          <w:rFonts w:ascii="Tahoma" w:eastAsia="TimesNewRomanPS-BoldMT" w:hAnsi="Tahoma" w:cs="Tahoma" w:hint="cs"/>
          <w:sz w:val="28"/>
          <w:szCs w:val="28"/>
          <w:rtl/>
        </w:rPr>
        <w:t>1</w:t>
      </w:r>
      <w:r w:rsidR="003F1D3D">
        <w:rPr>
          <w:rFonts w:hint="cs"/>
          <w:sz w:val="28"/>
          <w:szCs w:val="28"/>
          <w:rtl/>
        </w:rPr>
        <w:t xml:space="preserve"> </w:t>
      </w:r>
      <w:r w:rsidR="002236C6">
        <w:rPr>
          <w:sz w:val="28"/>
          <w:szCs w:val="28"/>
          <w:rtl/>
        </w:rPr>
        <w:t>–</w:t>
      </w:r>
      <w:r w:rsidR="003F1D3D">
        <w:rPr>
          <w:rFonts w:hint="cs"/>
          <w:sz w:val="28"/>
          <w:szCs w:val="28"/>
          <w:rtl/>
        </w:rPr>
        <w:t xml:space="preserve"> </w:t>
      </w:r>
      <w:proofErr w:type="spellStart"/>
      <w:r w:rsidR="003F1D3D">
        <w:rPr>
          <w:sz w:val="28"/>
          <w:szCs w:val="28"/>
        </w:rPr>
        <w:t>numpy</w:t>
      </w:r>
      <w:proofErr w:type="spellEnd"/>
    </w:p>
    <w:p w14:paraId="65DF7F62" w14:textId="3FA8B638" w:rsidR="002236C6" w:rsidRDefault="002236C6" w:rsidP="002236C6">
      <w:pPr>
        <w:bidi/>
        <w:rPr>
          <w:rtl/>
        </w:rPr>
      </w:pPr>
      <w:r>
        <w:rPr>
          <w:rFonts w:cs="Arial"/>
          <w:rtl/>
        </w:rPr>
        <w:t>בתרגיל זה נממש קוד להסתרה של הודעות טקסט קצרות בתוך תמונות. שיטה זו להעברה חשאית של הודעות בתוך</w:t>
      </w:r>
      <w:r>
        <w:rPr>
          <w:rFonts w:cs="Arial" w:hint="cs"/>
          <w:rtl/>
        </w:rPr>
        <w:t xml:space="preserve"> </w:t>
      </w:r>
      <w:r>
        <w:rPr>
          <w:rFonts w:cs="Arial"/>
          <w:rtl/>
        </w:rPr>
        <w:t xml:space="preserve">תמונות תמימות ידועה בשם - סטגנוגרפיה </w:t>
      </w:r>
      <w:r>
        <w:rPr>
          <w:rFonts w:hint="cs"/>
          <w:rtl/>
        </w:rPr>
        <w:t>(</w:t>
      </w:r>
      <w:r>
        <w:t>steganography</w:t>
      </w:r>
      <w:r>
        <w:rPr>
          <w:rFonts w:cs="Arial"/>
          <w:rtl/>
        </w:rPr>
        <w:t>)</w:t>
      </w:r>
      <w:r>
        <w:rPr>
          <w:rFonts w:cs="Arial" w:hint="cs"/>
          <w:rtl/>
        </w:rPr>
        <w:t>.</w:t>
      </w:r>
    </w:p>
    <w:p w14:paraId="4A26BF52" w14:textId="5E2139E4" w:rsidR="002236C6" w:rsidRDefault="00335A03" w:rsidP="002236C6">
      <w:pPr>
        <w:bidi/>
      </w:pPr>
      <w:hyperlink r:id="rId5" w:history="1">
        <w:r w:rsidR="002236C6" w:rsidRPr="00A25609">
          <w:rPr>
            <w:rStyle w:val="Hyperlink"/>
          </w:rPr>
          <w:t>https://en.wikipedia.org/wiki/Steganography</w:t>
        </w:r>
      </w:hyperlink>
    </w:p>
    <w:p w14:paraId="4B869C22" w14:textId="77777777" w:rsidR="002236C6" w:rsidRDefault="002236C6" w:rsidP="002236C6">
      <w:pPr>
        <w:bidi/>
        <w:rPr>
          <w:rtl/>
        </w:rPr>
      </w:pPr>
      <w:r>
        <w:rPr>
          <w:rFonts w:cs="Arial"/>
          <w:rtl/>
        </w:rPr>
        <w:t xml:space="preserve">כמו שראינו בכיתה, ניתן להשתמש במערכים דו מימדיים של </w:t>
      </w:r>
      <w:proofErr w:type="spellStart"/>
      <w:r>
        <w:t>Numpy</w:t>
      </w:r>
      <w:proofErr w:type="spellEnd"/>
      <w:r>
        <w:rPr>
          <w:rFonts w:cs="Arial"/>
          <w:rtl/>
        </w:rPr>
        <w:t xml:space="preserve"> לייצוג תמונות בגווני אפור. כל איבר במערך הדו-מימדי הוא מספר שלם המייצג את גוון האפור של פיקסל אחד בתמונה. בתרגיל זה הטיפוס של כל איבר במערך יהיה</w:t>
      </w:r>
      <w:r>
        <w:t xml:space="preserve">uint8 </w:t>
      </w:r>
      <w:r>
        <w:rPr>
          <w:rFonts w:cs="Arial" w:hint="cs"/>
          <w:rtl/>
        </w:rPr>
        <w:t xml:space="preserve"> </w:t>
      </w:r>
      <w:r>
        <w:rPr>
          <w:rFonts w:cs="Arial"/>
          <w:rtl/>
        </w:rPr>
        <w:t>(מספר שלם שמקודד בבייט בודד</w:t>
      </w:r>
      <w:r>
        <w:rPr>
          <w:rFonts w:cs="Arial" w:hint="cs"/>
          <w:rtl/>
        </w:rPr>
        <w:t>)</w:t>
      </w:r>
      <w:r>
        <w:rPr>
          <w:rFonts w:cs="Arial"/>
          <w:rtl/>
        </w:rPr>
        <w:t>, המסוגל לייצג ערכים בטווח 255-0 ועל כן ניתן לייצג איתו 256 גווני אפור,</w:t>
      </w:r>
      <w:r>
        <w:rPr>
          <w:rFonts w:hint="cs"/>
          <w:rtl/>
        </w:rPr>
        <w:t xml:space="preserve"> </w:t>
      </w:r>
      <w:r>
        <w:rPr>
          <w:rFonts w:cs="Arial"/>
          <w:rtl/>
        </w:rPr>
        <w:t>אך גם אפשר לתת לו משמעות של תו</w:t>
      </w:r>
      <w:r>
        <w:rPr>
          <w:rFonts w:cs="Arial" w:hint="cs"/>
          <w:rtl/>
        </w:rPr>
        <w:t xml:space="preserve"> ב</w:t>
      </w:r>
      <w:r>
        <w:rPr>
          <w:rFonts w:cs="Arial"/>
          <w:rtl/>
        </w:rPr>
        <w:t>מחרוזת כלשהי. אנחנו ננצל את התכונה הזאת כדי להסתיר הודעות בתוך</w:t>
      </w:r>
      <w:r>
        <w:rPr>
          <w:rFonts w:cs="Arial" w:hint="cs"/>
          <w:rtl/>
        </w:rPr>
        <w:t xml:space="preserve"> </w:t>
      </w:r>
      <w:r>
        <w:rPr>
          <w:rFonts w:cs="Arial"/>
          <w:rtl/>
        </w:rPr>
        <w:t>תמונות.</w:t>
      </w:r>
    </w:p>
    <w:p w14:paraId="06209B0C" w14:textId="77777777" w:rsidR="002236C6" w:rsidRDefault="002236C6" w:rsidP="002236C6">
      <w:pPr>
        <w:bidi/>
        <w:rPr>
          <w:rtl/>
        </w:rPr>
      </w:pPr>
      <w:r>
        <w:rPr>
          <w:rFonts w:cs="Arial"/>
          <w:rtl/>
        </w:rPr>
        <w:t>עבור תמונה נתונה ומחרוזת קצרה כלשהי, נכתוב קוד שיחזיר תמונה חדשה בה מקודדת ההודעה באופן שישפיע כמה</w:t>
      </w:r>
      <w:r>
        <w:rPr>
          <w:rFonts w:cs="Arial" w:hint="cs"/>
          <w:rtl/>
        </w:rPr>
        <w:t xml:space="preserve"> </w:t>
      </w:r>
      <w:r>
        <w:rPr>
          <w:rFonts w:cs="Arial"/>
          <w:rtl/>
        </w:rPr>
        <w:t>שפחות על מראה התמונה. כדי שיהיה ניתן לחלץ את ההודעה מהתמונה, נשמור במערך המייצג את התמונה גם</w:t>
      </w:r>
      <w:r>
        <w:rPr>
          <w:rFonts w:cs="Arial" w:hint="cs"/>
          <w:rtl/>
        </w:rPr>
        <w:t xml:space="preserve"> </w:t>
      </w:r>
      <w:r>
        <w:rPr>
          <w:rFonts w:cs="Arial"/>
          <w:rtl/>
        </w:rPr>
        <w:t>נתונים נוספים: המיקום בתמונה בה שולבה ההודעה, ואורך המחרוזת.</w:t>
      </w:r>
    </w:p>
    <w:p w14:paraId="2BE8D4E8" w14:textId="77777777" w:rsidR="002236C6" w:rsidRDefault="002236C6" w:rsidP="002236C6">
      <w:pPr>
        <w:bidi/>
      </w:pPr>
      <w:r>
        <w:rPr>
          <w:rFonts w:cs="Arial"/>
          <w:rtl/>
        </w:rPr>
        <w:t xml:space="preserve">כיצד נשלב הודעה </w:t>
      </w:r>
      <w:r>
        <w:rPr>
          <w:rFonts w:cs="Arial" w:hint="cs"/>
          <w:rtl/>
        </w:rPr>
        <w:t>(</w:t>
      </w:r>
      <w:r>
        <w:rPr>
          <w:rFonts w:cs="Arial"/>
          <w:rtl/>
        </w:rPr>
        <w:t>רצף של מספרים המייצגים תווים</w:t>
      </w:r>
      <w:r>
        <w:rPr>
          <w:rFonts w:cs="Arial" w:hint="cs"/>
          <w:rtl/>
        </w:rPr>
        <w:t>)</w:t>
      </w:r>
      <w:r>
        <w:rPr>
          <w:rFonts w:cs="Arial"/>
          <w:rtl/>
        </w:rPr>
        <w:t xml:space="preserve"> בתוך תמונה בגווני אפור </w:t>
      </w:r>
      <w:r>
        <w:rPr>
          <w:rFonts w:cs="Arial" w:hint="cs"/>
          <w:rtl/>
        </w:rPr>
        <w:t>(</w:t>
      </w:r>
      <w:r>
        <w:rPr>
          <w:rFonts w:cs="Arial"/>
          <w:rtl/>
        </w:rPr>
        <w:t>המיוצגת על ידי מערך דו מימדי של</w:t>
      </w:r>
      <w:r>
        <w:rPr>
          <w:rFonts w:cs="Arial" w:hint="cs"/>
          <w:rtl/>
        </w:rPr>
        <w:t xml:space="preserve"> </w:t>
      </w:r>
      <w:r>
        <w:rPr>
          <w:rFonts w:cs="Arial"/>
          <w:rtl/>
        </w:rPr>
        <w:t>מספרים</w:t>
      </w:r>
      <w:r>
        <w:rPr>
          <w:rFonts w:cs="Arial" w:hint="cs"/>
          <w:rtl/>
        </w:rPr>
        <w:t>)</w:t>
      </w:r>
      <w:r>
        <w:rPr>
          <w:rFonts w:cs="Arial"/>
          <w:rtl/>
        </w:rPr>
        <w:t xml:space="preserve"> בצורה הסודית ביותר? נתחיל בתיאור כללי של שלבי האלגוריתם:</w:t>
      </w:r>
    </w:p>
    <w:p w14:paraId="1444720B" w14:textId="1654BEFC" w:rsidR="002236C6" w:rsidRDefault="002236C6" w:rsidP="001A3F27">
      <w:pPr>
        <w:pStyle w:val="ListParagraph"/>
        <w:numPr>
          <w:ilvl w:val="0"/>
          <w:numId w:val="14"/>
        </w:numPr>
        <w:bidi/>
        <w:rPr>
          <w:rtl/>
        </w:rPr>
      </w:pPr>
      <w:r w:rsidRPr="001A3F27">
        <w:rPr>
          <w:rFonts w:cs="Arial"/>
          <w:rtl/>
        </w:rPr>
        <w:t xml:space="preserve">האלגוריתם אותו נממש יתחיל בהמרת טקסט ההודעה לרצף של מספרים תוך שימוש בפונקציית </w:t>
      </w:r>
      <w:r w:rsidRPr="001A3F27">
        <w:rPr>
          <w:rFonts w:cs="Arial"/>
          <w:b/>
          <w:bCs/>
          <w:rtl/>
        </w:rPr>
        <w:t>()</w:t>
      </w:r>
      <w:proofErr w:type="spellStart"/>
      <w:r w:rsidRPr="001A3F27">
        <w:rPr>
          <w:b/>
          <w:bCs/>
        </w:rPr>
        <w:t>ord</w:t>
      </w:r>
      <w:proofErr w:type="spellEnd"/>
      <w:r w:rsidR="001A3F27">
        <w:rPr>
          <w:rFonts w:cs="Arial" w:hint="cs"/>
          <w:rtl/>
        </w:rPr>
        <w:t xml:space="preserve">, </w:t>
      </w:r>
      <w:r w:rsidRPr="001A3F27">
        <w:rPr>
          <w:rFonts w:cs="Arial"/>
          <w:rtl/>
        </w:rPr>
        <w:t>המחזירה</w:t>
      </w:r>
      <w:r>
        <w:rPr>
          <w:rFonts w:hint="cs"/>
          <w:rtl/>
        </w:rPr>
        <w:t xml:space="preserve"> </w:t>
      </w:r>
      <w:r w:rsidRPr="001A3F27">
        <w:rPr>
          <w:rFonts w:cs="Arial"/>
          <w:rtl/>
        </w:rPr>
        <w:t>לכל תו בודד את ערך ה-</w:t>
      </w:r>
      <w:r>
        <w:t>ASCII</w:t>
      </w:r>
      <w:r w:rsidRPr="001A3F27">
        <w:rPr>
          <w:rFonts w:cs="Arial"/>
          <w:rtl/>
        </w:rPr>
        <w:t xml:space="preserve"> שלו.</w:t>
      </w:r>
      <w:r w:rsidR="001A3F27">
        <w:rPr>
          <w:rFonts w:cs="Arial"/>
          <w:rtl/>
        </w:rPr>
        <w:br/>
      </w:r>
      <w:r w:rsidRPr="001A3F27">
        <w:rPr>
          <w:rFonts w:cs="Arial"/>
          <w:rtl/>
        </w:rPr>
        <w:t>לדוגמא:</w:t>
      </w:r>
    </w:p>
    <w:p w14:paraId="20D7D635" w14:textId="273EABC9" w:rsidR="002236C6" w:rsidRDefault="002236C6" w:rsidP="001A3F27">
      <w:r>
        <w:rPr>
          <w:rFonts w:cs="Arial"/>
          <w:rtl/>
        </w:rPr>
        <w:t xml:space="preserve">&lt;&lt;&lt; </w:t>
      </w:r>
      <w:r>
        <w:t>print</w:t>
      </w:r>
      <w:r w:rsidR="00ED7A75">
        <w:t>(</w:t>
      </w:r>
      <w:proofErr w:type="spellStart"/>
      <w:r>
        <w:t>ord</w:t>
      </w:r>
      <w:proofErr w:type="spellEnd"/>
      <w:r>
        <w:t xml:space="preserve">('H'), </w:t>
      </w:r>
      <w:proofErr w:type="spellStart"/>
      <w:r>
        <w:t>ord</w:t>
      </w:r>
      <w:proofErr w:type="spellEnd"/>
      <w:r>
        <w:t xml:space="preserve">('e'), </w:t>
      </w:r>
      <w:proofErr w:type="spellStart"/>
      <w:r>
        <w:t>ord</w:t>
      </w:r>
      <w:proofErr w:type="spellEnd"/>
      <w:r>
        <w:t xml:space="preserve">('l'), </w:t>
      </w:r>
      <w:proofErr w:type="spellStart"/>
      <w:r>
        <w:t>ord</w:t>
      </w:r>
      <w:proofErr w:type="spellEnd"/>
      <w:r>
        <w:t xml:space="preserve">('l'), </w:t>
      </w:r>
      <w:proofErr w:type="spellStart"/>
      <w:r>
        <w:t>ord</w:t>
      </w:r>
      <w:proofErr w:type="spellEnd"/>
      <w:r>
        <w:t>('o')</w:t>
      </w:r>
      <w:r w:rsidR="00ED7A75">
        <w:t>)</w:t>
      </w:r>
    </w:p>
    <w:p w14:paraId="60E71D3F" w14:textId="3AACF6D7" w:rsidR="00A25609" w:rsidRPr="00A25609" w:rsidRDefault="00A25609" w:rsidP="00A25609">
      <w:pPr>
        <w:rPr>
          <w:rFonts w:asciiTheme="minorBidi" w:hAnsiTheme="minorBidi"/>
          <w:b/>
          <w:bCs/>
        </w:rPr>
      </w:pPr>
      <w:r w:rsidRPr="00A25609">
        <w:rPr>
          <w:rFonts w:asciiTheme="minorBidi" w:hAnsiTheme="minorBidi"/>
          <w:b/>
          <w:bCs/>
        </w:rPr>
        <w:t>72 101 108 108 111</w:t>
      </w:r>
    </w:p>
    <w:p w14:paraId="4F97C48B" w14:textId="43DFA837" w:rsidR="002236C6" w:rsidRDefault="002236C6" w:rsidP="00A25609">
      <w:pPr>
        <w:bidi/>
        <w:rPr>
          <w:ins w:id="0" w:author="Etay Livne" w:date="2022-01-02T20:14:00Z"/>
          <w:rtl/>
        </w:rPr>
      </w:pPr>
      <w:r w:rsidRPr="00A25609">
        <w:rPr>
          <w:rFonts w:cs="Arial"/>
          <w:rtl/>
        </w:rPr>
        <w:t xml:space="preserve">בקובץ התרגיל כבר נתונות לכם שתי פונקציות עזר שמבצעות המרה ממחרוזת טקסט למערך </w:t>
      </w:r>
      <w:proofErr w:type="spellStart"/>
      <w:r>
        <w:t>Numpy</w:t>
      </w:r>
      <w:proofErr w:type="spellEnd"/>
      <w:r w:rsidRPr="00A25609">
        <w:rPr>
          <w:rFonts w:cs="Arial"/>
          <w:rtl/>
        </w:rPr>
        <w:t xml:space="preserve"> של</w:t>
      </w:r>
      <w:r>
        <w:rPr>
          <w:rFonts w:hint="cs"/>
          <w:rtl/>
        </w:rPr>
        <w:t xml:space="preserve"> </w:t>
      </w:r>
      <w:r w:rsidRPr="00A25609">
        <w:rPr>
          <w:rFonts w:cs="Arial"/>
          <w:rtl/>
        </w:rPr>
        <w:t xml:space="preserve">מספרים מסוג </w:t>
      </w:r>
      <w:r>
        <w:t>uint8</w:t>
      </w:r>
      <w:r w:rsidRPr="00A25609">
        <w:rPr>
          <w:rFonts w:cs="Arial"/>
          <w:rtl/>
        </w:rPr>
        <w:t xml:space="preserve"> המכיל את ערכי ה-</w:t>
      </w:r>
      <w:r>
        <w:t>ASCII</w:t>
      </w:r>
      <w:r w:rsidRPr="00A25609">
        <w:rPr>
          <w:rFonts w:cs="Arial"/>
          <w:rtl/>
        </w:rPr>
        <w:t xml:space="preserve"> של כל תו ולהיפך. שמות הפונקציות: </w:t>
      </w:r>
      <w:proofErr w:type="spellStart"/>
      <w:r w:rsidRPr="00A25609">
        <w:rPr>
          <w:b/>
          <w:bCs/>
        </w:rPr>
        <w:t>np_array_to_ascii</w:t>
      </w:r>
      <w:proofErr w:type="spellEnd"/>
      <w:r w:rsidRPr="00A25609">
        <w:rPr>
          <w:rFonts w:cs="Arial"/>
          <w:b/>
          <w:bCs/>
          <w:rtl/>
        </w:rPr>
        <w:t xml:space="preserve"> </w:t>
      </w:r>
      <w:r w:rsidRPr="00A25609">
        <w:rPr>
          <w:rFonts w:cs="Arial"/>
          <w:rtl/>
        </w:rPr>
        <w:t>ו-</w:t>
      </w:r>
      <w:proofErr w:type="spellStart"/>
      <w:r w:rsidRPr="00A25609">
        <w:rPr>
          <w:b/>
          <w:bCs/>
        </w:rPr>
        <w:t>ascii_to_np_array</w:t>
      </w:r>
      <w:proofErr w:type="spellEnd"/>
      <w:r>
        <w:rPr>
          <w:rFonts w:hint="cs"/>
          <w:rtl/>
        </w:rPr>
        <w:t>.</w:t>
      </w:r>
      <w:ins w:id="1" w:author="Etay Livne" w:date="2022-01-02T20:14:00Z">
        <w:r w:rsidR="00B2369B">
          <w:t xml:space="preserve"> </w:t>
        </w:r>
        <w:r w:rsidR="00B2369B">
          <w:rPr>
            <w:rFonts w:hint="cs"/>
            <w:rtl/>
          </w:rPr>
          <w:t xml:space="preserve"> דוגמת שימוש:</w:t>
        </w:r>
      </w:ins>
    </w:p>
    <w:p w14:paraId="76451939" w14:textId="1D45A5E5" w:rsidR="00B2369B" w:rsidRDefault="00B2369B" w:rsidP="00B2369B">
      <w:pPr>
        <w:bidi/>
        <w:rPr>
          <w:rFonts w:hint="cs"/>
          <w:rtl/>
        </w:rPr>
      </w:pPr>
      <w:ins w:id="2" w:author="Etay Livne" w:date="2022-01-02T20:15:00Z">
        <w:r>
          <w:rPr>
            <w:noProof/>
          </w:rPr>
          <w:drawing>
            <wp:inline distT="0" distB="0" distL="0" distR="0" wp14:anchorId="13FA02C8" wp14:editId="6B4026CE">
              <wp:extent cx="3009900" cy="863398"/>
              <wp:effectExtent l="0" t="0" r="0" b="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6"/>
                      <a:stretch>
                        <a:fillRect/>
                      </a:stretch>
                    </pic:blipFill>
                    <pic:spPr>
                      <a:xfrm>
                        <a:off x="0" y="0"/>
                        <a:ext cx="3030238" cy="869232"/>
                      </a:xfrm>
                      <a:prstGeom prst="rect">
                        <a:avLst/>
                      </a:prstGeom>
                    </pic:spPr>
                  </pic:pic>
                </a:graphicData>
              </a:graphic>
            </wp:inline>
          </w:drawing>
        </w:r>
      </w:ins>
    </w:p>
    <w:p w14:paraId="5691CC63" w14:textId="77777777" w:rsidR="001A3F27" w:rsidRDefault="001A3F27" w:rsidP="001A3F27">
      <w:pPr>
        <w:pStyle w:val="ListParagraph"/>
        <w:bidi/>
        <w:rPr>
          <w:rtl/>
        </w:rPr>
      </w:pPr>
    </w:p>
    <w:p w14:paraId="57F635CC" w14:textId="77777777" w:rsidR="00B2369B" w:rsidRDefault="00B2369B" w:rsidP="000F234A">
      <w:pPr>
        <w:pStyle w:val="ListParagraph"/>
        <w:bidi/>
        <w:ind w:left="360"/>
        <w:rPr>
          <w:ins w:id="3" w:author="Etay Livne" w:date="2022-01-02T20:16:00Z"/>
          <w:rFonts w:cs="Arial"/>
          <w:rtl/>
        </w:rPr>
      </w:pPr>
    </w:p>
    <w:p w14:paraId="0C5BE7A9" w14:textId="29DBD261" w:rsidR="002236C6" w:rsidRPr="00B2369B" w:rsidRDefault="002236C6" w:rsidP="00B2369B">
      <w:pPr>
        <w:pStyle w:val="ListParagraph"/>
        <w:bidi/>
        <w:ind w:left="360"/>
        <w:rPr>
          <w:ins w:id="4" w:author="Etay Livne" w:date="2022-01-02T20:16:00Z"/>
          <w:rPrChange w:id="5" w:author="Etay Livne" w:date="2022-01-02T20:16:00Z">
            <w:rPr>
              <w:ins w:id="6" w:author="Etay Livne" w:date="2022-01-02T20:16:00Z"/>
              <w:rFonts w:cs="Arial"/>
              <w:rtl/>
            </w:rPr>
          </w:rPrChange>
        </w:rPr>
        <w:pPrChange w:id="7" w:author="Etay Livne" w:date="2022-01-02T20:16:00Z">
          <w:pPr>
            <w:pStyle w:val="ListParagraph"/>
            <w:numPr>
              <w:numId w:val="14"/>
            </w:numPr>
            <w:bidi/>
            <w:ind w:left="360" w:hanging="360"/>
          </w:pPr>
        </w:pPrChange>
      </w:pPr>
      <w:del w:id="8" w:author="Etay Livne" w:date="2022-01-02T20:16:00Z">
        <w:r w:rsidRPr="001A3F27" w:rsidDel="00B2369B">
          <w:rPr>
            <w:rFonts w:cs="Arial"/>
            <w:rtl/>
          </w:rPr>
          <w:delText xml:space="preserve">האלגוריתם ימשיך במציאת מיקום </w:delText>
        </w:r>
        <w:r w:rsidRPr="001A3F27" w:rsidDel="00B2369B">
          <w:rPr>
            <w:rFonts w:cs="Arial" w:hint="cs"/>
            <w:rtl/>
          </w:rPr>
          <w:delText>(</w:delText>
        </w:r>
        <w:r w:rsidRPr="001A3F27" w:rsidDel="00B2369B">
          <w:rPr>
            <w:rFonts w:cs="Arial"/>
            <w:rtl/>
          </w:rPr>
          <w:delText>זוג אינדקסים- שורה ועמודה</w:delText>
        </w:r>
        <w:r w:rsidRPr="001A3F27" w:rsidDel="00B2369B">
          <w:rPr>
            <w:rFonts w:cs="Arial" w:hint="cs"/>
            <w:rtl/>
          </w:rPr>
          <w:delText>)</w:delText>
        </w:r>
        <w:r w:rsidRPr="001A3F27" w:rsidDel="00B2369B">
          <w:rPr>
            <w:rFonts w:cs="Arial"/>
            <w:rtl/>
          </w:rPr>
          <w:delText xml:space="preserve"> במערך התמונה שבו מתחיל רצף של מספרים</w:delText>
        </w:r>
        <w:r w:rsidDel="00B2369B">
          <w:rPr>
            <w:rFonts w:hint="cs"/>
            <w:rtl/>
          </w:rPr>
          <w:delText xml:space="preserve"> </w:delText>
        </w:r>
        <w:r w:rsidRPr="001A3F27" w:rsidDel="00B2369B">
          <w:rPr>
            <w:rFonts w:cs="Arial"/>
            <w:rtl/>
          </w:rPr>
          <w:delText>שהינו בעל רמת הדימיון הגבוהה ביותר לרצף המספרים המקודדים את הודעת הטקסט. החלפת רצף מספרים זה</w:delText>
        </w:r>
        <w:r w:rsidRPr="001A3F27" w:rsidDel="00B2369B">
          <w:rPr>
            <w:rFonts w:cs="Arial" w:hint="cs"/>
            <w:rtl/>
          </w:rPr>
          <w:delText xml:space="preserve"> </w:delText>
        </w:r>
        <w:r w:rsidRPr="001A3F27" w:rsidDel="00B2369B">
          <w:rPr>
            <w:rFonts w:cs="Arial"/>
            <w:rtl/>
          </w:rPr>
          <w:delText>במערך התמונה עם רצף המספרים המקודדים את ההודעה ישפיע בצורה מינימלית על מראה התמונה. מיקום</w:delText>
        </w:r>
        <w:r w:rsidRPr="001A3F27" w:rsidDel="00B2369B">
          <w:rPr>
            <w:rFonts w:cs="Arial" w:hint="cs"/>
            <w:rtl/>
          </w:rPr>
          <w:delText xml:space="preserve"> </w:delText>
        </w:r>
        <w:r w:rsidRPr="001A3F27" w:rsidDel="00B2369B">
          <w:rPr>
            <w:rFonts w:cs="Arial"/>
            <w:rtl/>
          </w:rPr>
          <w:delText>תחילת ההודעה אינו יכול להכיל אינדקס שערכו גדול מ-255</w:delText>
        </w:r>
        <w:r w:rsidRPr="001A3F27" w:rsidDel="00B2369B">
          <w:rPr>
            <w:rFonts w:cs="Arial" w:hint="cs"/>
            <w:rtl/>
          </w:rPr>
          <w:delText xml:space="preserve"> </w:delText>
        </w:r>
        <w:r w:rsidRPr="001A3F27" w:rsidDel="00B2369B">
          <w:rPr>
            <w:rFonts w:cs="Arial"/>
            <w:rtl/>
          </w:rPr>
          <w:delText>(ראו הערות</w:delText>
        </w:r>
        <w:r w:rsidRPr="001A3F27" w:rsidDel="00B2369B">
          <w:rPr>
            <w:rFonts w:cs="Arial" w:hint="cs"/>
            <w:rtl/>
          </w:rPr>
          <w:delText>)</w:delText>
        </w:r>
        <w:r w:rsidRPr="001A3F27" w:rsidDel="00B2369B">
          <w:rPr>
            <w:rFonts w:cs="Arial"/>
            <w:rtl/>
          </w:rPr>
          <w:delText>.</w:delText>
        </w:r>
      </w:del>
    </w:p>
    <w:p w14:paraId="2737C6F6" w14:textId="7DA8E7C8" w:rsidR="00B2369B" w:rsidRDefault="00B2369B" w:rsidP="00B2369B">
      <w:pPr>
        <w:pStyle w:val="ListParagraph"/>
        <w:numPr>
          <w:ilvl w:val="0"/>
          <w:numId w:val="14"/>
        </w:numPr>
        <w:bidi/>
      </w:pPr>
      <w:ins w:id="9" w:author="Etay Livne" w:date="2022-01-02T20:16:00Z">
        <w:r w:rsidRPr="001A3F27">
          <w:rPr>
            <w:rFonts w:cs="Arial"/>
            <w:rtl/>
          </w:rPr>
          <w:t xml:space="preserve">האלגוריתם ימשיך במציאת מיקום </w:t>
        </w:r>
        <w:r w:rsidRPr="001A3F27">
          <w:rPr>
            <w:rFonts w:cs="Arial" w:hint="cs"/>
            <w:rtl/>
          </w:rPr>
          <w:t>(</w:t>
        </w:r>
        <w:r w:rsidRPr="001A3F27">
          <w:rPr>
            <w:rFonts w:cs="Arial"/>
            <w:rtl/>
          </w:rPr>
          <w:t>זוג אינדקסים- שורה ועמודה</w:t>
        </w:r>
        <w:r w:rsidRPr="001A3F27">
          <w:rPr>
            <w:rFonts w:cs="Arial" w:hint="cs"/>
            <w:rtl/>
          </w:rPr>
          <w:t>)</w:t>
        </w:r>
        <w:r w:rsidRPr="001A3F27">
          <w:rPr>
            <w:rFonts w:cs="Arial"/>
            <w:rtl/>
          </w:rPr>
          <w:t xml:space="preserve"> במערך התמונה שבו מתחיל רצף של מספרים</w:t>
        </w:r>
        <w:r>
          <w:rPr>
            <w:rFonts w:hint="cs"/>
            <w:rtl/>
          </w:rPr>
          <w:t xml:space="preserve"> </w:t>
        </w:r>
        <w:r w:rsidRPr="001A3F27">
          <w:rPr>
            <w:rFonts w:cs="Arial"/>
            <w:rtl/>
          </w:rPr>
          <w:t>שהינו בעל רמת הדימיון הגבוהה ביותר לרצף המספרים המקודדים את הודעת הטקסט. החלפת רצף מספרים זה</w:t>
        </w:r>
        <w:r w:rsidRPr="001A3F27">
          <w:rPr>
            <w:rFonts w:cs="Arial" w:hint="cs"/>
            <w:rtl/>
          </w:rPr>
          <w:t xml:space="preserve"> </w:t>
        </w:r>
        <w:r w:rsidRPr="001A3F27">
          <w:rPr>
            <w:rFonts w:cs="Arial"/>
            <w:rtl/>
          </w:rPr>
          <w:t>במערך התמונה עם רצף המספרים המקודדים את ההודעה ישפיע בצורה מינימלית על מראה התמונה. מיקום</w:t>
        </w:r>
        <w:r w:rsidRPr="001A3F27">
          <w:rPr>
            <w:rFonts w:cs="Arial" w:hint="cs"/>
            <w:rtl/>
          </w:rPr>
          <w:t xml:space="preserve"> </w:t>
        </w:r>
        <w:r w:rsidRPr="001A3F27">
          <w:rPr>
            <w:rFonts w:cs="Arial"/>
            <w:rtl/>
          </w:rPr>
          <w:t>תחילת ההודעה אינו יכול להכיל אינדקס שערכו גדול מ-255</w:t>
        </w:r>
        <w:r w:rsidRPr="001A3F27">
          <w:rPr>
            <w:rFonts w:cs="Arial" w:hint="cs"/>
            <w:rtl/>
          </w:rPr>
          <w:t xml:space="preserve"> </w:t>
        </w:r>
        <w:r w:rsidRPr="001A3F27">
          <w:rPr>
            <w:rFonts w:cs="Arial"/>
            <w:rtl/>
          </w:rPr>
          <w:t>(ראו הערות</w:t>
        </w:r>
        <w:r w:rsidRPr="001A3F27">
          <w:rPr>
            <w:rFonts w:cs="Arial" w:hint="cs"/>
            <w:rtl/>
          </w:rPr>
          <w:t>)</w:t>
        </w:r>
        <w:r w:rsidRPr="001A3F27">
          <w:rPr>
            <w:rFonts w:cs="Arial"/>
            <w:rtl/>
          </w:rPr>
          <w:t>.</w:t>
        </w:r>
        <w:r>
          <w:rPr>
            <w:rFonts w:cs="Arial"/>
          </w:rPr>
          <w:t xml:space="preserve"> </w:t>
        </w:r>
        <w:r>
          <w:rPr>
            <w:rFonts w:cs="Arial" w:hint="cs"/>
            <w:rtl/>
          </w:rPr>
          <w:t xml:space="preserve">כמו כן, על ההודעה להיות מוכלת בשורה בודדת של התמונה. משמע, אם אורך ההודעה הוא </w:t>
        </w:r>
        <w:r>
          <w:rPr>
            <w:rFonts w:cs="Arial"/>
          </w:rPr>
          <w:t>k</w:t>
        </w:r>
        <w:r>
          <w:rPr>
            <w:rFonts w:cs="Arial" w:hint="cs"/>
            <w:rtl/>
          </w:rPr>
          <w:t xml:space="preserve">, אזי לא ניתן למקם את נקודת ההתחלה שלה </w:t>
        </w:r>
        <w:r>
          <w:rPr>
            <w:rFonts w:cs="Arial"/>
          </w:rPr>
          <w:t>k - 1</w:t>
        </w:r>
        <w:r>
          <w:rPr>
            <w:rFonts w:cs="Arial" w:hint="cs"/>
            <w:rtl/>
          </w:rPr>
          <w:t xml:space="preserve"> ומטה פיקסלים מהקצה הימני של התמונה.</w:t>
        </w:r>
        <w:r>
          <w:rPr>
            <w:rFonts w:cs="Arial"/>
          </w:rPr>
          <w:t xml:space="preserve"> </w:t>
        </w:r>
        <w:r>
          <w:rPr>
            <w:rFonts w:cs="Arial" w:hint="cs"/>
            <w:rtl/>
          </w:rPr>
          <w:t xml:space="preserve"> ניתן להניח כי הקלט שתקבלו יעמוד בתנאים  אלו.</w:t>
        </w:r>
      </w:ins>
    </w:p>
    <w:p w14:paraId="70C9C8B1" w14:textId="33927E5F" w:rsidR="00B2369B" w:rsidRDefault="00B2369B" w:rsidP="00B2369B">
      <w:pPr>
        <w:bidi/>
        <w:rPr>
          <w:ins w:id="10" w:author="Etay Livne" w:date="2022-01-02T20:16:00Z"/>
          <w:rtl/>
        </w:rPr>
        <w:pPrChange w:id="11" w:author="Etay Livne" w:date="2022-01-02T20:16:00Z">
          <w:pPr>
            <w:pStyle w:val="ListParagraph"/>
            <w:bidi/>
          </w:pPr>
        </w:pPrChange>
      </w:pPr>
    </w:p>
    <w:p w14:paraId="1606D0BD" w14:textId="77777777" w:rsidR="00B2369B" w:rsidRDefault="00B2369B" w:rsidP="00B2369B">
      <w:pPr>
        <w:pStyle w:val="ListParagraph"/>
        <w:bidi/>
        <w:rPr>
          <w:rtl/>
        </w:rPr>
      </w:pPr>
    </w:p>
    <w:p w14:paraId="3CD2E5BB" w14:textId="093B0F02" w:rsidR="002236C6" w:rsidRDefault="002236C6" w:rsidP="001A3F27">
      <w:pPr>
        <w:pStyle w:val="ListParagraph"/>
        <w:numPr>
          <w:ilvl w:val="0"/>
          <w:numId w:val="14"/>
        </w:numPr>
        <w:bidi/>
        <w:rPr>
          <w:rtl/>
        </w:rPr>
      </w:pPr>
      <w:r w:rsidRPr="001A3F27">
        <w:rPr>
          <w:rFonts w:cs="Arial"/>
          <w:rtl/>
        </w:rPr>
        <w:t>ליצירת תמונה בה משולבת ההודעה, נבצע את הצעדים הבאים:</w:t>
      </w:r>
    </w:p>
    <w:p w14:paraId="01C41EA3" w14:textId="71C7A152" w:rsidR="002236C6" w:rsidRDefault="002236C6" w:rsidP="001A3F27">
      <w:pPr>
        <w:pStyle w:val="ListParagraph"/>
        <w:numPr>
          <w:ilvl w:val="1"/>
          <w:numId w:val="14"/>
        </w:numPr>
        <w:bidi/>
        <w:rPr>
          <w:rtl/>
        </w:rPr>
      </w:pPr>
      <w:r w:rsidRPr="001A3F27">
        <w:rPr>
          <w:rFonts w:cs="Arial"/>
          <w:rtl/>
        </w:rPr>
        <w:t>נעתיק את מערך הקלט שמייצג את התמונה למערך חדש בו ניצור את תמונת הפלט.</w:t>
      </w:r>
    </w:p>
    <w:p w14:paraId="5BD815AD" w14:textId="1284CAD1" w:rsidR="002236C6" w:rsidRDefault="002236C6" w:rsidP="001A3F27">
      <w:pPr>
        <w:pStyle w:val="ListParagraph"/>
        <w:numPr>
          <w:ilvl w:val="1"/>
          <w:numId w:val="14"/>
        </w:numPr>
        <w:bidi/>
        <w:rPr>
          <w:rtl/>
        </w:rPr>
      </w:pPr>
      <w:r w:rsidRPr="001A3F27">
        <w:rPr>
          <w:rFonts w:cs="Arial"/>
          <w:rtl/>
        </w:rPr>
        <w:t>נמצא את המיקום הכי טוב בתמונה לשתילת ההודעה.</w:t>
      </w:r>
    </w:p>
    <w:p w14:paraId="0BC46C1D" w14:textId="322E7E4A" w:rsidR="002236C6" w:rsidRDefault="002236C6" w:rsidP="001A3F27">
      <w:pPr>
        <w:pStyle w:val="ListParagraph"/>
        <w:numPr>
          <w:ilvl w:val="1"/>
          <w:numId w:val="14"/>
        </w:numPr>
        <w:bidi/>
        <w:rPr>
          <w:rtl/>
        </w:rPr>
      </w:pPr>
      <w:r w:rsidRPr="001A3F27">
        <w:rPr>
          <w:rFonts w:cs="Arial"/>
          <w:rtl/>
        </w:rPr>
        <w:t>נעתיק את רצף המספרים המקודדים את ההודעה אל המיקום שמצאנו בסעיף הקודם.</w:t>
      </w:r>
    </w:p>
    <w:p w14:paraId="4356DCC8" w14:textId="77777777" w:rsidR="000F234A" w:rsidRPr="001A3F27" w:rsidRDefault="000F234A" w:rsidP="000F234A">
      <w:pPr>
        <w:pStyle w:val="ListParagraph"/>
        <w:numPr>
          <w:ilvl w:val="1"/>
          <w:numId w:val="14"/>
        </w:numPr>
        <w:bidi/>
        <w:rPr>
          <w:ins w:id="12" w:author="Etay Livne" w:date="2021-12-27T18:36:00Z"/>
        </w:rPr>
      </w:pPr>
      <w:ins w:id="13" w:author="Etay Livne" w:date="2021-12-27T18:36:00Z">
        <w:r w:rsidRPr="001A3F27">
          <w:rPr>
            <w:rFonts w:cs="Arial"/>
            <w:rtl/>
          </w:rPr>
          <w:t xml:space="preserve">נשמור מידע נוסף </w:t>
        </w:r>
        <w:r>
          <w:rPr>
            <w:rFonts w:cs="Arial" w:hint="cs"/>
            <w:rtl/>
          </w:rPr>
          <w:t xml:space="preserve">בפיקסלים בפינה הימנית התחתונה </w:t>
        </w:r>
        <w:r w:rsidRPr="001A3F27">
          <w:rPr>
            <w:rFonts w:cs="Arial"/>
            <w:rtl/>
          </w:rPr>
          <w:t>במערך תמונת הפלט שיאפשר חילוף של ההודעה בעתיד:</w:t>
        </w:r>
      </w:ins>
    </w:p>
    <w:p w14:paraId="7660CAB5" w14:textId="77777777" w:rsidR="000F234A" w:rsidRPr="001A3F27" w:rsidRDefault="000F234A" w:rsidP="000F234A">
      <w:pPr>
        <w:pStyle w:val="ListParagraph"/>
        <w:bidi/>
        <w:ind w:left="792"/>
        <w:rPr>
          <w:ins w:id="14" w:author="Etay Livne" w:date="2021-12-27T18:36:00Z"/>
        </w:rPr>
      </w:pPr>
    </w:p>
    <w:p w14:paraId="7A4D6ABA" w14:textId="77777777" w:rsidR="000F234A" w:rsidRDefault="000F234A" w:rsidP="000F234A">
      <w:pPr>
        <w:pStyle w:val="ListParagraph"/>
        <w:bidi/>
        <w:ind w:left="792"/>
        <w:rPr>
          <w:ins w:id="15" w:author="Etay Livne" w:date="2021-12-27T18:36:00Z"/>
          <w:rFonts w:cs="Arial"/>
          <w:rtl/>
        </w:rPr>
      </w:pPr>
      <w:ins w:id="16" w:author="Etay Livne" w:date="2021-12-27T18:36:00Z">
        <w:r w:rsidRPr="001A3F27">
          <w:rPr>
            <w:rFonts w:cs="Arial"/>
            <w:rtl/>
          </w:rPr>
          <w:t>פיקסל [</w:t>
        </w:r>
        <w:r>
          <w:rPr>
            <w:rFonts w:cs="Arial"/>
          </w:rPr>
          <w:t>-1, -3</w:t>
        </w:r>
        <w:r w:rsidRPr="001A3F27">
          <w:rPr>
            <w:rFonts w:cs="Arial" w:hint="cs"/>
            <w:rtl/>
          </w:rPr>
          <w:t>]</w:t>
        </w:r>
        <w:r w:rsidRPr="001A3F27">
          <w:rPr>
            <w:rFonts w:cs="Arial"/>
            <w:rtl/>
          </w:rPr>
          <w:t xml:space="preserve"> – אינדקס השורה אליה הועתקה ההודעה</w:t>
        </w:r>
      </w:ins>
    </w:p>
    <w:p w14:paraId="07044DD8" w14:textId="77777777" w:rsidR="000F234A" w:rsidRDefault="000F234A" w:rsidP="000F234A">
      <w:pPr>
        <w:pStyle w:val="ListParagraph"/>
        <w:bidi/>
        <w:ind w:left="792"/>
        <w:rPr>
          <w:ins w:id="17" w:author="Etay Livne" w:date="2021-12-27T18:36:00Z"/>
          <w:rFonts w:cs="Arial"/>
          <w:rtl/>
        </w:rPr>
      </w:pPr>
      <w:ins w:id="18" w:author="Etay Livne" w:date="2021-12-27T18:36:00Z">
        <w:r>
          <w:rPr>
            <w:rFonts w:cs="Arial"/>
            <w:rtl/>
          </w:rPr>
          <w:t>פיקסל [</w:t>
        </w:r>
        <w:r>
          <w:rPr>
            <w:rFonts w:cs="Arial"/>
          </w:rPr>
          <w:t>-1, -2</w:t>
        </w:r>
        <w:r>
          <w:rPr>
            <w:rFonts w:cs="Arial" w:hint="cs"/>
            <w:rtl/>
          </w:rPr>
          <w:t>]</w:t>
        </w:r>
        <w:r>
          <w:rPr>
            <w:rFonts w:cs="Arial"/>
            <w:rtl/>
          </w:rPr>
          <w:t xml:space="preserve"> – אינדקס העמודה אליה הועתקה ההודעה</w:t>
        </w:r>
      </w:ins>
    </w:p>
    <w:p w14:paraId="4B2B1D14" w14:textId="4D0C5918" w:rsidR="000F234A" w:rsidRDefault="000F234A" w:rsidP="000F234A">
      <w:pPr>
        <w:pStyle w:val="ListParagraph"/>
        <w:bidi/>
        <w:ind w:left="792"/>
        <w:rPr>
          <w:ins w:id="19" w:author="Etay Livne" w:date="2022-01-02T19:50:00Z"/>
          <w:rFonts w:cs="Arial"/>
          <w:rtl/>
        </w:rPr>
      </w:pPr>
      <w:ins w:id="20" w:author="Etay Livne" w:date="2021-12-27T18:36:00Z">
        <w:r>
          <w:rPr>
            <w:rFonts w:cs="Arial"/>
            <w:rtl/>
          </w:rPr>
          <w:t>פיקסל [</w:t>
        </w:r>
        <w:r>
          <w:rPr>
            <w:rFonts w:cs="Arial"/>
          </w:rPr>
          <w:t>-1, -1</w:t>
        </w:r>
        <w:r>
          <w:rPr>
            <w:rFonts w:cs="Arial" w:hint="cs"/>
            <w:rtl/>
          </w:rPr>
          <w:t>]</w:t>
        </w:r>
        <w:r>
          <w:rPr>
            <w:rFonts w:cs="Arial"/>
            <w:rtl/>
          </w:rPr>
          <w:t xml:space="preserve"> –אורך ההודעה</w:t>
        </w:r>
      </w:ins>
    </w:p>
    <w:p w14:paraId="48273BF2" w14:textId="09141FEB" w:rsidR="00A97DA8" w:rsidRDefault="00A97DA8" w:rsidP="00A97DA8">
      <w:pPr>
        <w:pStyle w:val="ListParagraph"/>
        <w:bidi/>
        <w:ind w:left="792"/>
        <w:rPr>
          <w:ins w:id="21" w:author="Etay Livne" w:date="2022-01-02T19:50:00Z"/>
          <w:rFonts w:cs="Arial"/>
          <w:rtl/>
        </w:rPr>
      </w:pPr>
    </w:p>
    <w:p w14:paraId="64191E8F" w14:textId="7270CAB4" w:rsidR="00A97DA8" w:rsidRPr="00A97DA8" w:rsidRDefault="00A97DA8" w:rsidP="00A97DA8">
      <w:pPr>
        <w:pStyle w:val="ListParagraph"/>
        <w:bidi/>
        <w:ind w:left="792"/>
        <w:rPr>
          <w:ins w:id="22" w:author="Etay Livne" w:date="2021-12-27T18:36:00Z"/>
          <w:rFonts w:hint="cs"/>
          <w:rtl/>
        </w:rPr>
      </w:pPr>
      <w:ins w:id="23" w:author="Etay Livne" w:date="2022-01-02T19:50:00Z">
        <w:r>
          <w:rPr>
            <w:rFonts w:cs="Arial" w:hint="cs"/>
            <w:b/>
            <w:bCs/>
            <w:rtl/>
          </w:rPr>
          <w:t>שימו לב</w:t>
        </w:r>
        <w:r>
          <w:rPr>
            <w:rFonts w:cs="Arial" w:hint="cs"/>
            <w:rtl/>
          </w:rPr>
          <w:t xml:space="preserve"> כי המשמעות של אינדקס שלילי במערך </w:t>
        </w:r>
        <w:proofErr w:type="spellStart"/>
        <w:r>
          <w:rPr>
            <w:rFonts w:cs="Arial"/>
          </w:rPr>
          <w:t>Numpy</w:t>
        </w:r>
        <w:proofErr w:type="spellEnd"/>
        <w:r>
          <w:rPr>
            <w:rFonts w:cs="Arial" w:hint="cs"/>
            <w:rtl/>
          </w:rPr>
          <w:t xml:space="preserve"> ז</w:t>
        </w:r>
      </w:ins>
      <w:ins w:id="24" w:author="Etay Livne" w:date="2022-01-02T19:51:00Z">
        <w:r>
          <w:rPr>
            <w:rFonts w:cs="Arial" w:hint="cs"/>
            <w:rtl/>
          </w:rPr>
          <w:t>הה למשמעות שלו ברשימה פייתונית רגילה. משמע, הפיקסל במיקום ה [</w:t>
        </w:r>
        <w:r>
          <w:rPr>
            <w:rFonts w:cs="Arial"/>
          </w:rPr>
          <w:t>-1, -1</w:t>
        </w:r>
        <w:r>
          <w:rPr>
            <w:rFonts w:cs="Arial" w:hint="cs"/>
            <w:rtl/>
          </w:rPr>
          <w:t xml:space="preserve">] הינו הפיקסל הימני ביותר </w:t>
        </w:r>
      </w:ins>
      <w:ins w:id="25" w:author="Etay Livne" w:date="2022-01-02T19:52:00Z">
        <w:r>
          <w:rPr>
            <w:rFonts w:cs="Arial" w:hint="cs"/>
            <w:rtl/>
          </w:rPr>
          <w:t xml:space="preserve">(כלומר בעמודה האחרונה) בתחתית התמונה (כלומר בשורה האחרונה). </w:t>
        </w:r>
      </w:ins>
    </w:p>
    <w:p w14:paraId="2DB41E84" w14:textId="0AE76A93" w:rsidR="001A3F27" w:rsidRPr="001A3F27" w:rsidDel="000F234A" w:rsidRDefault="002236C6" w:rsidP="00B51233">
      <w:pPr>
        <w:pStyle w:val="ListParagraph"/>
        <w:numPr>
          <w:ilvl w:val="1"/>
          <w:numId w:val="14"/>
        </w:numPr>
        <w:bidi/>
        <w:rPr>
          <w:del w:id="26" w:author="Etay Livne" w:date="2021-12-27T18:36:00Z"/>
        </w:rPr>
      </w:pPr>
      <w:del w:id="27" w:author="Etay Livne" w:date="2021-12-27T18:36:00Z">
        <w:r w:rsidRPr="001A3F27" w:rsidDel="000F234A">
          <w:rPr>
            <w:rFonts w:cs="Arial"/>
            <w:rtl/>
          </w:rPr>
          <w:delText>נשמור מידע נוסף במערך תמונת הפלט שיאפשר חילוף של ההודעה בעתיד:</w:delText>
        </w:r>
      </w:del>
    </w:p>
    <w:p w14:paraId="25AF8312" w14:textId="6AF05168" w:rsidR="001A3F27" w:rsidRPr="001A3F27" w:rsidDel="000F234A" w:rsidRDefault="001A3F27" w:rsidP="001A3F27">
      <w:pPr>
        <w:pStyle w:val="ListParagraph"/>
        <w:bidi/>
        <w:ind w:left="792"/>
        <w:rPr>
          <w:del w:id="28" w:author="Etay Livne" w:date="2021-12-27T18:36:00Z"/>
        </w:rPr>
      </w:pPr>
    </w:p>
    <w:p w14:paraId="31895AA2" w14:textId="53BB0C7F" w:rsidR="001A3F27" w:rsidDel="000F234A" w:rsidRDefault="002236C6" w:rsidP="001A3F27">
      <w:pPr>
        <w:pStyle w:val="ListParagraph"/>
        <w:bidi/>
        <w:ind w:left="792"/>
        <w:rPr>
          <w:del w:id="29" w:author="Etay Livne" w:date="2021-12-27T18:36:00Z"/>
          <w:rFonts w:cs="Arial"/>
          <w:rtl/>
        </w:rPr>
      </w:pPr>
      <w:del w:id="30" w:author="Etay Livne" w:date="2021-12-27T18:36:00Z">
        <w:r w:rsidRPr="001A3F27" w:rsidDel="000F234A">
          <w:rPr>
            <w:rFonts w:cs="Arial"/>
            <w:rtl/>
          </w:rPr>
          <w:delText>פיקסל [0,0</w:delText>
        </w:r>
        <w:r w:rsidRPr="001A3F27" w:rsidDel="000F234A">
          <w:rPr>
            <w:rFonts w:cs="Arial" w:hint="cs"/>
            <w:rtl/>
          </w:rPr>
          <w:delText>]</w:delText>
        </w:r>
        <w:r w:rsidRPr="001A3F27" w:rsidDel="000F234A">
          <w:rPr>
            <w:rFonts w:cs="Arial"/>
            <w:rtl/>
          </w:rPr>
          <w:delText xml:space="preserve"> – אינדקס השורה אליה הועתקה ההודעה</w:delText>
        </w:r>
      </w:del>
    </w:p>
    <w:p w14:paraId="6C3C932E" w14:textId="57C1C9A1" w:rsidR="001A3F27" w:rsidDel="000F234A" w:rsidRDefault="002236C6" w:rsidP="001A3F27">
      <w:pPr>
        <w:pStyle w:val="ListParagraph"/>
        <w:bidi/>
        <w:ind w:left="792"/>
        <w:rPr>
          <w:del w:id="31" w:author="Etay Livne" w:date="2021-12-27T18:36:00Z"/>
          <w:rFonts w:cs="Arial"/>
          <w:rtl/>
        </w:rPr>
      </w:pPr>
      <w:del w:id="32" w:author="Etay Livne" w:date="2021-12-27T18:36:00Z">
        <w:r w:rsidDel="000F234A">
          <w:rPr>
            <w:rFonts w:cs="Arial"/>
            <w:rtl/>
          </w:rPr>
          <w:delText>פיקסל [</w:delText>
        </w:r>
        <w:r w:rsidDel="000F234A">
          <w:rPr>
            <w:rFonts w:cs="Arial" w:hint="cs"/>
            <w:rtl/>
          </w:rPr>
          <w:delText>0,1]</w:delText>
        </w:r>
        <w:r w:rsidDel="000F234A">
          <w:rPr>
            <w:rFonts w:cs="Arial"/>
            <w:rtl/>
          </w:rPr>
          <w:delText xml:space="preserve"> – אינדקס העמודה אליה הועתקה ההודעה</w:delText>
        </w:r>
      </w:del>
    </w:p>
    <w:p w14:paraId="0AFA9669" w14:textId="08BFDB90" w:rsidR="002236C6" w:rsidDel="000F234A" w:rsidRDefault="002236C6" w:rsidP="001A3F27">
      <w:pPr>
        <w:pStyle w:val="ListParagraph"/>
        <w:bidi/>
        <w:ind w:left="792"/>
        <w:rPr>
          <w:del w:id="33" w:author="Etay Livne" w:date="2021-12-27T18:36:00Z"/>
          <w:rtl/>
        </w:rPr>
      </w:pPr>
      <w:del w:id="34" w:author="Etay Livne" w:date="2021-12-27T18:36:00Z">
        <w:r w:rsidDel="000F234A">
          <w:rPr>
            <w:rFonts w:cs="Arial"/>
            <w:rtl/>
          </w:rPr>
          <w:delText>פיקסל [</w:delText>
        </w:r>
        <w:r w:rsidDel="000F234A">
          <w:rPr>
            <w:rFonts w:cs="Arial" w:hint="cs"/>
            <w:rtl/>
          </w:rPr>
          <w:delText>0,2]</w:delText>
        </w:r>
        <w:r w:rsidDel="000F234A">
          <w:rPr>
            <w:rFonts w:cs="Arial"/>
            <w:rtl/>
          </w:rPr>
          <w:delText xml:space="preserve"> –אורך ההודעה</w:delText>
        </w:r>
      </w:del>
    </w:p>
    <w:p w14:paraId="4A68E4B4" w14:textId="77777777" w:rsidR="002236C6" w:rsidRDefault="002236C6" w:rsidP="002236C6">
      <w:pPr>
        <w:bidi/>
        <w:rPr>
          <w:rFonts w:cs="Arial"/>
          <w:rtl/>
        </w:rPr>
      </w:pPr>
    </w:p>
    <w:p w14:paraId="351AADD3" w14:textId="77777777" w:rsidR="002236C6" w:rsidRDefault="002236C6" w:rsidP="002236C6">
      <w:pPr>
        <w:bidi/>
        <w:rPr>
          <w:rFonts w:cs="Arial"/>
          <w:rtl/>
        </w:rPr>
      </w:pPr>
    </w:p>
    <w:p w14:paraId="5B8B48B9" w14:textId="77777777" w:rsidR="002236C6" w:rsidRDefault="002236C6" w:rsidP="002236C6">
      <w:pPr>
        <w:bidi/>
        <w:rPr>
          <w:rtl/>
        </w:rPr>
      </w:pPr>
      <w:r>
        <w:rPr>
          <w:rFonts w:cs="Arial"/>
          <w:rtl/>
        </w:rPr>
        <w:t>הערות</w:t>
      </w:r>
    </w:p>
    <w:p w14:paraId="0971CF94" w14:textId="22907110" w:rsidR="002236C6" w:rsidRDefault="002236C6" w:rsidP="001A3F27">
      <w:pPr>
        <w:pStyle w:val="ListParagraph"/>
        <w:numPr>
          <w:ilvl w:val="0"/>
          <w:numId w:val="15"/>
        </w:numPr>
        <w:bidi/>
        <w:rPr>
          <w:rtl/>
        </w:rPr>
      </w:pPr>
      <w:r w:rsidRPr="001A3F27">
        <w:rPr>
          <w:rFonts w:cs="Arial"/>
          <w:rtl/>
        </w:rPr>
        <w:t>התמונה אינה בהכרח ריבועית.</w:t>
      </w:r>
    </w:p>
    <w:p w14:paraId="6E352998" w14:textId="4D2E02B5" w:rsidR="002236C6" w:rsidRDefault="002236C6" w:rsidP="001A3F27">
      <w:pPr>
        <w:pStyle w:val="ListParagraph"/>
        <w:numPr>
          <w:ilvl w:val="0"/>
          <w:numId w:val="15"/>
        </w:numPr>
        <w:bidi/>
        <w:rPr>
          <w:rtl/>
        </w:rPr>
      </w:pPr>
      <w:r w:rsidRPr="001A3F27">
        <w:rPr>
          <w:rFonts w:cs="Arial"/>
          <w:rtl/>
        </w:rPr>
        <w:t>ניתן להניח שאורך ההודעה קטן ממספר העמודות בתמונה.</w:t>
      </w:r>
    </w:p>
    <w:p w14:paraId="08899B57" w14:textId="2E64EE11" w:rsidR="002236C6" w:rsidRDefault="002236C6" w:rsidP="001A3F27">
      <w:pPr>
        <w:pStyle w:val="ListParagraph"/>
        <w:numPr>
          <w:ilvl w:val="0"/>
          <w:numId w:val="15"/>
        </w:numPr>
        <w:bidi/>
        <w:rPr>
          <w:rtl/>
        </w:rPr>
      </w:pPr>
      <w:r w:rsidRPr="001A3F27">
        <w:rPr>
          <w:rFonts w:cs="Arial"/>
          <w:rtl/>
        </w:rPr>
        <w:t>ניתן להניח שההודעה אינה ריקה.</w:t>
      </w:r>
    </w:p>
    <w:p w14:paraId="38193A79" w14:textId="4C74AD64" w:rsidR="002236C6" w:rsidRPr="00A97DA8" w:rsidRDefault="002236C6" w:rsidP="00E67290">
      <w:pPr>
        <w:pStyle w:val="ListParagraph"/>
        <w:numPr>
          <w:ilvl w:val="0"/>
          <w:numId w:val="15"/>
        </w:numPr>
        <w:bidi/>
        <w:rPr>
          <w:ins w:id="35" w:author="Etay Livne" w:date="2022-01-02T19:53:00Z"/>
          <w:rPrChange w:id="36" w:author="Etay Livne" w:date="2022-01-02T19:53:00Z">
            <w:rPr>
              <w:ins w:id="37" w:author="Etay Livne" w:date="2022-01-02T19:53:00Z"/>
              <w:rFonts w:cs="Arial"/>
              <w:rtl/>
            </w:rPr>
          </w:rPrChange>
        </w:rPr>
      </w:pPr>
      <w:r w:rsidRPr="001A3F27">
        <w:rPr>
          <w:rFonts w:cs="Arial"/>
          <w:rtl/>
        </w:rPr>
        <w:t xml:space="preserve">היות וכל איבר בתמונה הוא מסוג </w:t>
      </w:r>
      <w:r>
        <w:t>uint8</w:t>
      </w:r>
      <w:r w:rsidRPr="001A3F27">
        <w:rPr>
          <w:rFonts w:cs="Arial"/>
          <w:rtl/>
        </w:rPr>
        <w:t xml:space="preserve"> שיכול לייצג מספרים בטווח 255-0 בלבד, והיות ומיקום התחלת</w:t>
      </w:r>
      <w:r>
        <w:rPr>
          <w:rFonts w:hint="cs"/>
          <w:rtl/>
        </w:rPr>
        <w:t xml:space="preserve"> </w:t>
      </w:r>
      <w:r w:rsidRPr="001A3F27">
        <w:rPr>
          <w:rFonts w:cs="Arial"/>
          <w:rtl/>
        </w:rPr>
        <w:t>ההודעה נשתל בעצמו כפיקסל של התמונה, ניתן לשתול את ההודעה רק באינדקסים הקטנים מ-256.</w:t>
      </w:r>
    </w:p>
    <w:p w14:paraId="332CB59D" w14:textId="787DF955" w:rsidR="00A97DA8" w:rsidRDefault="00A97DA8" w:rsidP="00A97DA8">
      <w:pPr>
        <w:pStyle w:val="ListParagraph"/>
        <w:numPr>
          <w:ilvl w:val="0"/>
          <w:numId w:val="15"/>
        </w:numPr>
        <w:bidi/>
        <w:rPr>
          <w:rtl/>
        </w:rPr>
      </w:pPr>
      <w:ins w:id="38" w:author="Etay Livne" w:date="2022-01-02T19:53:00Z">
        <w:r>
          <w:rPr>
            <w:rFonts w:cs="Arial" w:hint="cs"/>
            <w:rtl/>
          </w:rPr>
          <w:t>ניתן להניח כי מיקום ההודעה לא יהיה כזה שבו נתוני ההודעה ידרסו את אחד משלושת הפיקסלים האחרונים בשורה האחרונה, מה שהיה עלול לפגוע במידע הנוסף.</w:t>
        </w:r>
      </w:ins>
    </w:p>
    <w:p w14:paraId="00A8B1FD" w14:textId="77777777" w:rsidR="001A3F27" w:rsidRDefault="001A3F27" w:rsidP="002236C6">
      <w:pPr>
        <w:bidi/>
        <w:rPr>
          <w:rFonts w:cs="Arial"/>
          <w:rtl/>
        </w:rPr>
      </w:pPr>
    </w:p>
    <w:p w14:paraId="0C72BA7F" w14:textId="6E51497C" w:rsidR="000F234A" w:rsidRDefault="001A3F27" w:rsidP="000F234A">
      <w:pPr>
        <w:bidi/>
        <w:rPr>
          <w:ins w:id="39" w:author="Etay Livne" w:date="2021-12-27T18:37:00Z"/>
          <w:rtl/>
        </w:rPr>
      </w:pPr>
      <w:r>
        <w:rPr>
          <w:rFonts w:cs="Arial" w:hint="cs"/>
          <w:b/>
          <w:bCs/>
          <w:u w:val="single"/>
          <w:rtl/>
        </w:rPr>
        <w:t>1</w:t>
      </w:r>
      <w:ins w:id="40" w:author="Etay Livne" w:date="2021-12-27T18:37:00Z">
        <w:r w:rsidR="000F234A" w:rsidRPr="000F234A">
          <w:rPr>
            <w:rFonts w:cs="Arial"/>
            <w:rtl/>
          </w:rPr>
          <w:t xml:space="preserve"> </w:t>
        </w:r>
        <w:r w:rsidR="000F234A">
          <w:rPr>
            <w:rFonts w:cs="Arial"/>
            <w:rtl/>
          </w:rPr>
          <w:t xml:space="preserve">ממשו פונקציה </w:t>
        </w:r>
        <w:proofErr w:type="spellStart"/>
        <w:r w:rsidR="000F234A" w:rsidRPr="001A3F27">
          <w:rPr>
            <w:rFonts w:cs="Arial"/>
            <w:b/>
            <w:bCs/>
          </w:rPr>
          <w:t>arr_dist</w:t>
        </w:r>
        <w:proofErr w:type="spellEnd"/>
        <w:r w:rsidR="000F234A" w:rsidRPr="001A3F27">
          <w:rPr>
            <w:rFonts w:cs="Arial"/>
            <w:b/>
            <w:bCs/>
          </w:rPr>
          <w:t>(a1, a2)</w:t>
        </w:r>
        <w:r w:rsidR="000F234A">
          <w:rPr>
            <w:rFonts w:cs="Arial" w:hint="cs"/>
            <w:rtl/>
          </w:rPr>
          <w:t xml:space="preserve"> </w:t>
        </w:r>
        <w:r w:rsidR="000F234A">
          <w:rPr>
            <w:rFonts w:cs="Arial"/>
            <w:rtl/>
          </w:rPr>
          <w:t>המקבלת שני מערכים ומחשבת מרחק בין שני המערכים כסכום</w:t>
        </w:r>
        <w:r w:rsidR="000F234A">
          <w:rPr>
            <w:rFonts w:cs="Arial" w:hint="cs"/>
            <w:rtl/>
          </w:rPr>
          <w:t xml:space="preserve"> </w:t>
        </w:r>
        <w:r w:rsidR="000F234A">
          <w:rPr>
            <w:rFonts w:cs="Arial"/>
            <w:rtl/>
          </w:rPr>
          <w:t>של ערכים מוחלטים של הפרשים בין האיברים מתאימים. יש להניח שגודל המערכים זהים. יש לכתוב את הפונקציה</w:t>
        </w:r>
        <w:r w:rsidR="000F234A">
          <w:rPr>
            <w:rFonts w:hint="cs"/>
            <w:rtl/>
          </w:rPr>
          <w:t xml:space="preserve"> </w:t>
        </w:r>
        <w:r w:rsidR="000F234A">
          <w:rPr>
            <w:rFonts w:cs="Arial"/>
            <w:rtl/>
          </w:rPr>
          <w:t>ללא שימוש בלולאות, בשורה אחת בלבד.</w:t>
        </w:r>
      </w:ins>
    </w:p>
    <w:p w14:paraId="3AE4F55F" w14:textId="286964EB" w:rsidR="002236C6" w:rsidRPr="001A3F27" w:rsidDel="000F234A" w:rsidRDefault="001A3F27" w:rsidP="000F234A">
      <w:pPr>
        <w:bidi/>
        <w:rPr>
          <w:del w:id="41" w:author="Etay Livne" w:date="2021-12-27T18:37:00Z"/>
          <w:rFonts w:cs="Arial"/>
          <w:rtl/>
        </w:rPr>
      </w:pPr>
      <w:del w:id="42" w:author="Etay Livne" w:date="2021-12-27T18:37:00Z">
        <w:r w:rsidDel="000F234A">
          <w:rPr>
            <w:rFonts w:cs="Arial" w:hint="cs"/>
            <w:b/>
            <w:bCs/>
            <w:u w:val="single"/>
            <w:rtl/>
          </w:rPr>
          <w:delText>:</w:delText>
        </w:r>
      </w:del>
    </w:p>
    <w:p w14:paraId="7CA606F0" w14:textId="49DB45E2" w:rsidR="002236C6" w:rsidDel="000F234A" w:rsidRDefault="002236C6" w:rsidP="000F234A">
      <w:pPr>
        <w:bidi/>
        <w:rPr>
          <w:del w:id="43" w:author="Etay Livne" w:date="2021-12-27T18:37:00Z"/>
          <w:rtl/>
        </w:rPr>
      </w:pPr>
      <w:bookmarkStart w:id="44" w:name="_Hlk91522672"/>
      <w:del w:id="45" w:author="Etay Livne" w:date="2021-12-27T18:37:00Z">
        <w:r w:rsidDel="000F234A">
          <w:rPr>
            <w:rFonts w:cs="Arial"/>
            <w:rtl/>
          </w:rPr>
          <w:delText xml:space="preserve">ממשו פונקציה </w:delText>
        </w:r>
        <w:r w:rsidRPr="001A3F27" w:rsidDel="000F234A">
          <w:rPr>
            <w:rFonts w:cs="Arial"/>
            <w:b/>
            <w:bCs/>
          </w:rPr>
          <w:delText>arr_dist(a1, a2)</w:delText>
        </w:r>
        <w:r w:rsidDel="000F234A">
          <w:rPr>
            <w:rFonts w:cs="Arial" w:hint="cs"/>
            <w:rtl/>
          </w:rPr>
          <w:delText xml:space="preserve"> </w:delText>
        </w:r>
        <w:r w:rsidDel="000F234A">
          <w:rPr>
            <w:rFonts w:cs="Arial"/>
            <w:rtl/>
          </w:rPr>
          <w:delText>המקבלת שני מערכים ומחשבת מרחק בין שני המערכים כסכום</w:delText>
        </w:r>
        <w:r w:rsidDel="000F234A">
          <w:rPr>
            <w:rFonts w:cs="Arial" w:hint="cs"/>
            <w:rtl/>
          </w:rPr>
          <w:delText xml:space="preserve"> </w:delText>
        </w:r>
        <w:r w:rsidDel="000F234A">
          <w:rPr>
            <w:rFonts w:cs="Arial"/>
            <w:rtl/>
          </w:rPr>
          <w:delText>של ערכים מוחלטים של הפרשים בין האיברים מתאימים. יש להניח שגודל המערכים זהים. יש לכתוב את הפונקציה</w:delText>
        </w:r>
        <w:r w:rsidDel="000F234A">
          <w:rPr>
            <w:rFonts w:hint="cs"/>
            <w:rtl/>
          </w:rPr>
          <w:delText xml:space="preserve"> </w:delText>
        </w:r>
        <w:r w:rsidDel="000F234A">
          <w:rPr>
            <w:rFonts w:cs="Arial"/>
            <w:rtl/>
          </w:rPr>
          <w:delText>ללא שימוש בלולאות, בשורה אחת בלבד.</w:delText>
        </w:r>
      </w:del>
    </w:p>
    <w:bookmarkEnd w:id="44"/>
    <w:p w14:paraId="60A6E594" w14:textId="3B03A5DB" w:rsidR="002236C6" w:rsidRDefault="002236C6" w:rsidP="000F234A">
      <w:pPr>
        <w:bidi/>
        <w:rPr>
          <w:rtl/>
        </w:rPr>
      </w:pPr>
      <w:r>
        <w:rPr>
          <w:rFonts w:cs="Arial"/>
          <w:rtl/>
        </w:rPr>
        <w:t>דוגמה: המרחק בין המחרוזת “</w:t>
      </w:r>
      <w:r>
        <w:t>Hello</w:t>
      </w:r>
      <w:r>
        <w:rPr>
          <w:rFonts w:cs="Arial"/>
          <w:rtl/>
        </w:rPr>
        <w:t>“</w:t>
      </w:r>
      <w:r w:rsidR="00A25609">
        <w:rPr>
          <w:rFonts w:cs="Arial"/>
        </w:rPr>
        <w:t xml:space="preserve"> </w:t>
      </w:r>
      <w:r>
        <w:rPr>
          <w:rFonts w:cs="Arial"/>
          <w:rtl/>
        </w:rPr>
        <w:t>והמחרוזת</w:t>
      </w:r>
      <w:r w:rsidR="00A25609">
        <w:rPr>
          <w:rFonts w:cs="Arial"/>
        </w:rPr>
        <w:t xml:space="preserve"> </w:t>
      </w:r>
      <w:r>
        <w:rPr>
          <w:rFonts w:cs="Arial"/>
          <w:rtl/>
        </w:rPr>
        <w:t>"</w:t>
      </w:r>
      <w:proofErr w:type="spellStart"/>
      <w:r>
        <w:t>Halmo</w:t>
      </w:r>
      <w:proofErr w:type="spellEnd"/>
      <w:r>
        <w:rPr>
          <w:rFonts w:cs="Arial"/>
          <w:rtl/>
        </w:rPr>
        <w:t>"</w:t>
      </w:r>
      <w:r>
        <w:rPr>
          <w:rFonts w:cs="Arial" w:hint="cs"/>
          <w:rtl/>
        </w:rPr>
        <w:t xml:space="preserve"> </w:t>
      </w:r>
      <w:r>
        <w:rPr>
          <w:rFonts w:cs="Arial"/>
          <w:rtl/>
        </w:rPr>
        <w:t>הוא 5 .ערכי ה</w:t>
      </w:r>
      <w:r>
        <w:t>ASCII</w:t>
      </w:r>
      <w:r>
        <w:rPr>
          <w:rFonts w:cs="Arial"/>
          <w:rtl/>
        </w:rPr>
        <w:t xml:space="preserve"> של התוים מופיעים בסוגריים.</w:t>
      </w:r>
    </w:p>
    <w:p w14:paraId="76B1FC04" w14:textId="26FDD66F" w:rsidR="001A3F27" w:rsidRDefault="001A3F27" w:rsidP="001A3F27">
      <w:pPr>
        <w:bidi/>
        <w:jc w:val="right"/>
      </w:pPr>
      <w:r>
        <w:rPr>
          <w:noProof/>
        </w:rPr>
        <w:drawing>
          <wp:inline distT="0" distB="0" distL="0" distR="0" wp14:anchorId="227D0DB5" wp14:editId="0630943A">
            <wp:extent cx="3323163" cy="723569"/>
            <wp:effectExtent l="0" t="0" r="0" b="635"/>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18672" cy="744365"/>
                    </a:xfrm>
                    <a:prstGeom prst="rect">
                      <a:avLst/>
                    </a:prstGeom>
                    <a:noFill/>
                    <a:ln>
                      <a:noFill/>
                    </a:ln>
                  </pic:spPr>
                </pic:pic>
              </a:graphicData>
            </a:graphic>
          </wp:inline>
        </w:drawing>
      </w:r>
    </w:p>
    <w:p w14:paraId="7DC24987" w14:textId="77777777" w:rsidR="002236C6" w:rsidRDefault="002236C6" w:rsidP="002236C6">
      <w:r>
        <w:rPr>
          <w:rFonts w:cs="Arial"/>
        </w:rPr>
        <w:t>&gt;&gt;&gt;</w:t>
      </w:r>
      <w:r>
        <w:rPr>
          <w:rFonts w:cs="Arial"/>
          <w:rtl/>
        </w:rPr>
        <w:t xml:space="preserve"> </w:t>
      </w:r>
      <w:r>
        <w:t xml:space="preserve">a1 = </w:t>
      </w:r>
      <w:proofErr w:type="spellStart"/>
      <w:r>
        <w:t>ascii_to_np_array</w:t>
      </w:r>
      <w:proofErr w:type="spellEnd"/>
      <w:r>
        <w:t>('Hello')</w:t>
      </w:r>
    </w:p>
    <w:p w14:paraId="218BAABE" w14:textId="3F66A7EC" w:rsidR="002236C6" w:rsidRPr="001A3F27" w:rsidRDefault="002236C6" w:rsidP="002236C6">
      <w:r w:rsidRPr="001A3F27">
        <w:rPr>
          <w:rFonts w:cs="Arial"/>
        </w:rPr>
        <w:t xml:space="preserve">&gt;&gt;&gt; </w:t>
      </w:r>
      <w:r w:rsidRPr="001A3F27">
        <w:t>print</w:t>
      </w:r>
      <w:r w:rsidR="00ED7A75">
        <w:t>(</w:t>
      </w:r>
      <w:r w:rsidRPr="001A3F27">
        <w:t>a1</w:t>
      </w:r>
      <w:r w:rsidR="00ED7A75">
        <w:t>)</w:t>
      </w:r>
    </w:p>
    <w:p w14:paraId="062207AE" w14:textId="072E9C9F" w:rsidR="002236C6" w:rsidRPr="001A3F27" w:rsidRDefault="002236C6" w:rsidP="002236C6">
      <w:pPr>
        <w:rPr>
          <w:rFonts w:cstheme="minorHAnsi"/>
          <w:b/>
          <w:bCs/>
          <w:rtl/>
        </w:rPr>
      </w:pPr>
      <w:r w:rsidRPr="001A3F27">
        <w:rPr>
          <w:rFonts w:cstheme="minorHAnsi"/>
          <w:b/>
          <w:bCs/>
          <w:rtl/>
        </w:rPr>
        <w:t>[</w:t>
      </w:r>
      <w:r w:rsidR="0079366A">
        <w:rPr>
          <w:rFonts w:cstheme="minorHAnsi" w:hint="cs"/>
          <w:b/>
          <w:bCs/>
          <w:rtl/>
        </w:rPr>
        <w:t>111</w:t>
      </w:r>
      <w:r w:rsidRPr="001A3F27">
        <w:rPr>
          <w:rFonts w:cstheme="minorHAnsi"/>
          <w:b/>
          <w:bCs/>
          <w:rtl/>
        </w:rPr>
        <w:t xml:space="preserve"> 10</w:t>
      </w:r>
      <w:r w:rsidR="0079366A">
        <w:rPr>
          <w:rFonts w:cstheme="minorHAnsi" w:hint="cs"/>
          <w:b/>
          <w:bCs/>
          <w:rtl/>
        </w:rPr>
        <w:t>8</w:t>
      </w:r>
      <w:r w:rsidRPr="001A3F27">
        <w:rPr>
          <w:rFonts w:cstheme="minorHAnsi"/>
          <w:b/>
          <w:bCs/>
          <w:rtl/>
        </w:rPr>
        <w:t xml:space="preserve"> 108 10</w:t>
      </w:r>
      <w:r w:rsidR="0079366A">
        <w:rPr>
          <w:rFonts w:cstheme="minorHAnsi" w:hint="cs"/>
          <w:b/>
          <w:bCs/>
          <w:rtl/>
        </w:rPr>
        <w:t>1</w:t>
      </w:r>
      <w:r w:rsidRPr="001A3F27">
        <w:rPr>
          <w:rFonts w:cstheme="minorHAnsi"/>
          <w:b/>
          <w:bCs/>
          <w:rtl/>
        </w:rPr>
        <w:t xml:space="preserve"> </w:t>
      </w:r>
      <w:r w:rsidR="0079366A">
        <w:rPr>
          <w:rFonts w:cstheme="minorHAnsi" w:hint="cs"/>
          <w:b/>
          <w:bCs/>
          <w:rtl/>
        </w:rPr>
        <w:t>72</w:t>
      </w:r>
      <w:r w:rsidRPr="001A3F27">
        <w:rPr>
          <w:rFonts w:cstheme="minorHAnsi"/>
          <w:b/>
          <w:bCs/>
          <w:rtl/>
        </w:rPr>
        <w:t>]</w:t>
      </w:r>
    </w:p>
    <w:p w14:paraId="628D4AB7" w14:textId="77777777" w:rsidR="002236C6" w:rsidRDefault="002236C6" w:rsidP="002236C6">
      <w:r>
        <w:rPr>
          <w:rFonts w:cs="Arial"/>
        </w:rPr>
        <w:t>&gt;&gt;&gt;</w:t>
      </w:r>
      <w:r>
        <w:rPr>
          <w:rFonts w:cs="Arial"/>
          <w:rtl/>
        </w:rPr>
        <w:t xml:space="preserve"> </w:t>
      </w:r>
      <w:r>
        <w:t xml:space="preserve">a2 = </w:t>
      </w:r>
      <w:proofErr w:type="spellStart"/>
      <w:r>
        <w:t>ascii_to_np_array</w:t>
      </w:r>
      <w:proofErr w:type="spellEnd"/>
      <w:r>
        <w:t>('</w:t>
      </w:r>
      <w:proofErr w:type="spellStart"/>
      <w:r>
        <w:t>Halmo</w:t>
      </w:r>
      <w:proofErr w:type="spellEnd"/>
      <w:r>
        <w:t>')</w:t>
      </w:r>
    </w:p>
    <w:p w14:paraId="61784AA3" w14:textId="2F5A81E0" w:rsidR="002236C6" w:rsidRDefault="002236C6" w:rsidP="002236C6">
      <w:r>
        <w:rPr>
          <w:rFonts w:cs="Arial"/>
        </w:rPr>
        <w:lastRenderedPageBreak/>
        <w:t>&gt;&gt;&gt;</w:t>
      </w:r>
      <w:r>
        <w:rPr>
          <w:rFonts w:cs="Arial"/>
          <w:rtl/>
        </w:rPr>
        <w:t xml:space="preserve"> </w:t>
      </w:r>
      <w:proofErr w:type="gramStart"/>
      <w:r>
        <w:t>print</w:t>
      </w:r>
      <w:r w:rsidR="00ED7A75">
        <w:t>(</w:t>
      </w:r>
      <w:proofErr w:type="spellStart"/>
      <w:proofErr w:type="gramEnd"/>
      <w:r>
        <w:t>arr_dist</w:t>
      </w:r>
      <w:proofErr w:type="spellEnd"/>
      <w:r>
        <w:t>(a1, a2)</w:t>
      </w:r>
      <w:r w:rsidR="00ED7A75">
        <w:t>)</w:t>
      </w:r>
    </w:p>
    <w:p w14:paraId="5ED4283A" w14:textId="77777777" w:rsidR="002236C6" w:rsidRPr="001A3F27" w:rsidRDefault="002236C6" w:rsidP="002236C6">
      <w:pPr>
        <w:rPr>
          <w:b/>
          <w:bCs/>
        </w:rPr>
      </w:pPr>
      <w:r w:rsidRPr="001A3F27">
        <w:rPr>
          <w:rFonts w:cs="Arial"/>
          <w:b/>
          <w:bCs/>
          <w:rtl/>
        </w:rPr>
        <w:t>5</w:t>
      </w:r>
    </w:p>
    <w:p w14:paraId="0C18312F" w14:textId="77777777" w:rsidR="002236C6" w:rsidRDefault="002236C6" w:rsidP="002236C6">
      <w:pPr>
        <w:bidi/>
        <w:rPr>
          <w:rtl/>
        </w:rPr>
      </w:pPr>
    </w:p>
    <w:p w14:paraId="17239212" w14:textId="167D0F67" w:rsidR="002236C6" w:rsidRPr="001A3F27" w:rsidRDefault="001A3F27" w:rsidP="002236C6">
      <w:pPr>
        <w:bidi/>
        <w:rPr>
          <w:rFonts w:cs="Arial"/>
          <w:b/>
          <w:bCs/>
          <w:u w:val="single"/>
          <w:rtl/>
        </w:rPr>
      </w:pPr>
      <w:r>
        <w:rPr>
          <w:rFonts w:cs="Arial" w:hint="cs"/>
          <w:b/>
          <w:bCs/>
          <w:u w:val="single"/>
          <w:rtl/>
        </w:rPr>
        <w:t>2:</w:t>
      </w:r>
    </w:p>
    <w:p w14:paraId="22FA795B" w14:textId="77777777" w:rsidR="000F234A" w:rsidRDefault="000F234A" w:rsidP="000F234A">
      <w:pPr>
        <w:bidi/>
        <w:rPr>
          <w:ins w:id="46" w:author="Etay Livne" w:date="2021-12-27T18:39:00Z"/>
          <w:rFonts w:cs="Arial"/>
          <w:rtl/>
        </w:rPr>
      </w:pPr>
      <w:ins w:id="47" w:author="Etay Livne" w:date="2021-12-27T18:39:00Z">
        <w:r>
          <w:rPr>
            <w:rFonts w:cs="Arial"/>
            <w:rtl/>
          </w:rPr>
          <w:t>ממשו פונקציה</w:t>
        </w:r>
        <w:r>
          <w:rPr>
            <w:rFonts w:cs="Arial" w:hint="cs"/>
            <w:rtl/>
          </w:rPr>
          <w:t xml:space="preserve"> </w:t>
        </w:r>
        <w:proofErr w:type="spellStart"/>
        <w:r w:rsidRPr="001A3F27">
          <w:rPr>
            <w:rFonts w:cs="Arial"/>
            <w:b/>
            <w:bCs/>
          </w:rPr>
          <w:t>find_best_place</w:t>
        </w:r>
        <w:proofErr w:type="spellEnd"/>
        <w:r w:rsidRPr="001A3F27">
          <w:rPr>
            <w:rFonts w:cs="Arial"/>
            <w:b/>
            <w:bCs/>
          </w:rPr>
          <w:t>(</w:t>
        </w:r>
        <w:proofErr w:type="spellStart"/>
        <w:r w:rsidRPr="001A3F27">
          <w:rPr>
            <w:rFonts w:cs="Arial"/>
            <w:b/>
            <w:bCs/>
          </w:rPr>
          <w:t>im</w:t>
        </w:r>
        <w:proofErr w:type="spellEnd"/>
        <w:r w:rsidRPr="001A3F27">
          <w:rPr>
            <w:rFonts w:cs="Arial"/>
            <w:b/>
            <w:bCs/>
          </w:rPr>
          <w:t xml:space="preserve">, </w:t>
        </w:r>
        <w:proofErr w:type="spellStart"/>
        <w:r w:rsidRPr="001A3F27">
          <w:rPr>
            <w:rFonts w:cs="Arial"/>
            <w:b/>
            <w:bCs/>
          </w:rPr>
          <w:t>np_msg</w:t>
        </w:r>
        <w:proofErr w:type="spellEnd"/>
        <w:r w:rsidRPr="001A3F27">
          <w:rPr>
            <w:rFonts w:cs="Arial"/>
            <w:b/>
            <w:bCs/>
          </w:rPr>
          <w:t>)</w:t>
        </w:r>
        <w:r>
          <w:rPr>
            <w:rFonts w:cs="Arial"/>
            <w:rtl/>
          </w:rPr>
          <w:t xml:space="preserve"> המקבלת תמונה ומערך ההודעה ומחזירה</w:t>
        </w:r>
        <w:r>
          <w:rPr>
            <w:rFonts w:cs="Arial" w:hint="cs"/>
            <w:rtl/>
          </w:rPr>
          <w:t xml:space="preserve"> </w:t>
        </w:r>
        <w:r>
          <w:rPr>
            <w:rFonts w:cs="Arial"/>
            <w:rtl/>
          </w:rPr>
          <w:t xml:space="preserve">זוג </w:t>
        </w:r>
        <w:r>
          <w:rPr>
            <w:rFonts w:cs="Arial" w:hint="cs"/>
            <w:rtl/>
          </w:rPr>
          <w:t>א</w:t>
        </w:r>
        <w:r>
          <w:rPr>
            <w:rFonts w:cs="Arial"/>
            <w:rtl/>
          </w:rPr>
          <w:t xml:space="preserve">ינדקסים </w:t>
        </w:r>
        <w:r>
          <w:rPr>
            <w:rFonts w:cs="Arial" w:hint="cs"/>
            <w:rtl/>
          </w:rPr>
          <w:t>(</w:t>
        </w:r>
        <w:r>
          <w:rPr>
            <w:rFonts w:cs="Arial"/>
            <w:rtl/>
          </w:rPr>
          <w:t>שורה ועמודה, כ</w:t>
        </w:r>
        <w:r>
          <w:t>tuple</w:t>
        </w:r>
        <w:r>
          <w:rPr>
            <w:rFonts w:cs="Arial"/>
            <w:rtl/>
          </w:rPr>
          <w:t>)</w:t>
        </w:r>
        <w:r>
          <w:rPr>
            <w:rFonts w:cs="Arial" w:hint="cs"/>
            <w:rtl/>
          </w:rPr>
          <w:t xml:space="preserve"> </w:t>
        </w:r>
        <w:r>
          <w:rPr>
            <w:rFonts w:cs="Arial"/>
            <w:rtl/>
          </w:rPr>
          <w:t xml:space="preserve">של המיקום בתמונה שבו מתחיל רצף ערכים </w:t>
        </w:r>
        <w:r>
          <w:rPr>
            <w:rFonts w:cs="Arial" w:hint="cs"/>
            <w:rtl/>
          </w:rPr>
          <w:t>(</w:t>
        </w:r>
        <w:r>
          <w:rPr>
            <w:rFonts w:cs="Arial"/>
            <w:rtl/>
          </w:rPr>
          <w:t>באותו אורך כמו של אורך</w:t>
        </w:r>
        <w:r>
          <w:rPr>
            <w:rFonts w:cs="Arial" w:hint="cs"/>
            <w:rtl/>
          </w:rPr>
          <w:t xml:space="preserve"> </w:t>
        </w:r>
        <w:r>
          <w:rPr>
            <w:rFonts w:cs="Arial"/>
            <w:rtl/>
          </w:rPr>
          <w:t>ההודעה</w:t>
        </w:r>
        <w:r>
          <w:rPr>
            <w:rFonts w:cs="Arial" w:hint="cs"/>
            <w:rtl/>
          </w:rPr>
          <w:t>)</w:t>
        </w:r>
        <w:r>
          <w:rPr>
            <w:rFonts w:cs="Arial"/>
            <w:rtl/>
          </w:rPr>
          <w:t xml:space="preserve"> שהכי דומה למערך ההודעה.</w:t>
        </w:r>
        <w:r>
          <w:rPr>
            <w:rFonts w:cs="Arial" w:hint="cs"/>
            <w:rtl/>
          </w:rPr>
          <w:t xml:space="preserve"> כלומר, ככל שהמרחק בין רצף הערכים לבין ההודעה (כפי שמתקבל מהפונקציה בשאלה 1) יותר קטן, הוא יותר דומה לה.</w:t>
        </w:r>
        <w:r>
          <w:rPr>
            <w:rFonts w:cs="Arial"/>
            <w:rtl/>
          </w:rPr>
          <w:t xml:space="preserve"> </w:t>
        </w:r>
      </w:ins>
    </w:p>
    <w:p w14:paraId="7E0E5E56" w14:textId="77777777" w:rsidR="000F234A" w:rsidRDefault="000F234A" w:rsidP="000F234A">
      <w:pPr>
        <w:bidi/>
        <w:rPr>
          <w:ins w:id="48" w:author="Etay Livne" w:date="2021-12-27T18:39:00Z"/>
          <w:rFonts w:cs="Arial"/>
          <w:rtl/>
        </w:rPr>
      </w:pPr>
      <w:ins w:id="49" w:author="Etay Livne" w:date="2021-12-27T18:39:00Z">
        <w:r>
          <w:rPr>
            <w:rFonts w:cs="Arial"/>
            <w:rtl/>
          </w:rPr>
          <w:t>מותר להשתמש בלולאות.</w:t>
        </w:r>
      </w:ins>
    </w:p>
    <w:p w14:paraId="084617FC" w14:textId="77777777" w:rsidR="000F234A" w:rsidRPr="002B5B63" w:rsidRDefault="000F234A" w:rsidP="000F234A">
      <w:pPr>
        <w:bidi/>
        <w:rPr>
          <w:ins w:id="50" w:author="Etay Livne" w:date="2021-12-27T18:39:00Z"/>
          <w:rFonts w:cs="Arial"/>
          <w:rtl/>
        </w:rPr>
      </w:pPr>
      <w:ins w:id="51" w:author="Etay Livne" w:date="2021-12-27T18:39:00Z">
        <w:r>
          <w:rPr>
            <w:rFonts w:cs="Arial" w:hint="cs"/>
            <w:rtl/>
          </w:rPr>
          <w:t>זכרו כי יש לוודא שההודעה מוכלת כולה בשורה אחת של התמונה (ראו תאור האלגוריתם למעלה).</w:t>
        </w:r>
      </w:ins>
    </w:p>
    <w:p w14:paraId="17E53412" w14:textId="573B8F6F" w:rsidR="002236C6" w:rsidRPr="002B5B63" w:rsidDel="000F234A" w:rsidRDefault="002236C6" w:rsidP="00825411">
      <w:pPr>
        <w:bidi/>
        <w:rPr>
          <w:del w:id="52" w:author="Etay Livne" w:date="2021-12-27T18:39:00Z"/>
          <w:rFonts w:cs="Arial"/>
          <w:rtl/>
        </w:rPr>
      </w:pPr>
      <w:del w:id="53" w:author="Etay Livne" w:date="2021-12-27T18:39:00Z">
        <w:r w:rsidDel="000F234A">
          <w:rPr>
            <w:rFonts w:cs="Arial"/>
            <w:rtl/>
          </w:rPr>
          <w:delText>ממשו פונקציה</w:delText>
        </w:r>
        <w:r w:rsidDel="000F234A">
          <w:rPr>
            <w:rFonts w:cs="Arial" w:hint="cs"/>
            <w:rtl/>
          </w:rPr>
          <w:delText xml:space="preserve"> </w:delText>
        </w:r>
        <w:r w:rsidRPr="001A3F27" w:rsidDel="000F234A">
          <w:rPr>
            <w:rFonts w:cs="Arial"/>
            <w:b/>
            <w:bCs/>
          </w:rPr>
          <w:delText>find_best_place(im, np_msg)</w:delText>
        </w:r>
        <w:r w:rsidDel="000F234A">
          <w:rPr>
            <w:rFonts w:cs="Arial"/>
            <w:rtl/>
          </w:rPr>
          <w:delText xml:space="preserve"> המקבלת תמונה ומערך ההודעה ומחזירה</w:delText>
        </w:r>
        <w:r w:rsidDel="000F234A">
          <w:rPr>
            <w:rFonts w:cs="Arial" w:hint="cs"/>
            <w:rtl/>
          </w:rPr>
          <w:delText xml:space="preserve"> </w:delText>
        </w:r>
        <w:r w:rsidDel="000F234A">
          <w:rPr>
            <w:rFonts w:cs="Arial"/>
            <w:rtl/>
          </w:rPr>
          <w:delText xml:space="preserve">זוג </w:delText>
        </w:r>
        <w:r w:rsidDel="000F234A">
          <w:rPr>
            <w:rFonts w:cs="Arial" w:hint="cs"/>
            <w:rtl/>
          </w:rPr>
          <w:delText>א</w:delText>
        </w:r>
        <w:r w:rsidDel="000F234A">
          <w:rPr>
            <w:rFonts w:cs="Arial"/>
            <w:rtl/>
          </w:rPr>
          <w:delText xml:space="preserve">ינדקסים </w:delText>
        </w:r>
        <w:r w:rsidDel="000F234A">
          <w:rPr>
            <w:rFonts w:cs="Arial" w:hint="cs"/>
            <w:rtl/>
          </w:rPr>
          <w:delText>(</w:delText>
        </w:r>
        <w:r w:rsidDel="000F234A">
          <w:rPr>
            <w:rFonts w:cs="Arial"/>
            <w:rtl/>
          </w:rPr>
          <w:delText>שורה ועמודה, כ</w:delText>
        </w:r>
        <w:r w:rsidDel="000F234A">
          <w:delText>tuple</w:delText>
        </w:r>
        <w:r w:rsidDel="000F234A">
          <w:rPr>
            <w:rFonts w:cs="Arial"/>
            <w:rtl/>
          </w:rPr>
          <w:delText>)</w:delText>
        </w:r>
        <w:r w:rsidDel="000F234A">
          <w:rPr>
            <w:rFonts w:cs="Arial" w:hint="cs"/>
            <w:rtl/>
          </w:rPr>
          <w:delText xml:space="preserve"> </w:delText>
        </w:r>
        <w:r w:rsidDel="000F234A">
          <w:rPr>
            <w:rFonts w:cs="Arial"/>
            <w:rtl/>
          </w:rPr>
          <w:delText xml:space="preserve">של המיקום בתמונה שבו מתחיל רצף ערכים </w:delText>
        </w:r>
        <w:r w:rsidDel="000F234A">
          <w:rPr>
            <w:rFonts w:cs="Arial" w:hint="cs"/>
            <w:rtl/>
          </w:rPr>
          <w:delText>(</w:delText>
        </w:r>
        <w:r w:rsidDel="000F234A">
          <w:rPr>
            <w:rFonts w:cs="Arial"/>
            <w:rtl/>
          </w:rPr>
          <w:delText>באותו אורך כמו של אורך</w:delText>
        </w:r>
        <w:r w:rsidDel="000F234A">
          <w:rPr>
            <w:rFonts w:cs="Arial" w:hint="cs"/>
            <w:rtl/>
          </w:rPr>
          <w:delText xml:space="preserve"> </w:delText>
        </w:r>
        <w:r w:rsidDel="000F234A">
          <w:rPr>
            <w:rFonts w:cs="Arial"/>
            <w:rtl/>
          </w:rPr>
          <w:delText>ההודעה</w:delText>
        </w:r>
        <w:r w:rsidDel="000F234A">
          <w:rPr>
            <w:rFonts w:cs="Arial" w:hint="cs"/>
            <w:rtl/>
          </w:rPr>
          <w:delText>)</w:delText>
        </w:r>
        <w:r w:rsidDel="000F234A">
          <w:rPr>
            <w:rFonts w:cs="Arial"/>
            <w:rtl/>
          </w:rPr>
          <w:delText xml:space="preserve"> שהכי דומה למערך ההודעה. הדימיון נקבע על פי הפונקציה משאלה 1.</w:delText>
        </w:r>
        <w:r w:rsidDel="000F234A">
          <w:rPr>
            <w:rFonts w:hint="cs"/>
            <w:rtl/>
          </w:rPr>
          <w:delText xml:space="preserve"> </w:delText>
        </w:r>
        <w:r w:rsidDel="000F234A">
          <w:rPr>
            <w:rFonts w:cs="Arial"/>
            <w:rtl/>
          </w:rPr>
          <w:delText>מותר להשתמש בלולאות.</w:delText>
        </w:r>
      </w:del>
    </w:p>
    <w:p w14:paraId="024828EB" w14:textId="59C4DE79" w:rsidR="002236C6" w:rsidRDefault="002236C6" w:rsidP="00825411">
      <w:pPr>
        <w:bidi/>
        <w:rPr>
          <w:rtl/>
        </w:rPr>
      </w:pPr>
      <w:r>
        <w:rPr>
          <w:rFonts w:cs="Arial"/>
          <w:rtl/>
        </w:rPr>
        <w:t>דוגמה:</w:t>
      </w:r>
    </w:p>
    <w:p w14:paraId="25566F67" w14:textId="46749739" w:rsidR="002236C6" w:rsidRDefault="002236C6" w:rsidP="002236C6">
      <w:r>
        <w:rPr>
          <w:rFonts w:cs="Arial"/>
        </w:rPr>
        <w:t>&gt;&gt;&gt;</w:t>
      </w:r>
      <w:r>
        <w:rPr>
          <w:rFonts w:cs="Arial"/>
          <w:rtl/>
        </w:rPr>
        <w:t xml:space="preserve"> </w:t>
      </w:r>
      <w:r>
        <w:t xml:space="preserve">im1 = </w:t>
      </w:r>
      <w:proofErr w:type="spellStart"/>
      <w:proofErr w:type="gramStart"/>
      <w:r w:rsidR="00825411">
        <w:t>imageio</w:t>
      </w:r>
      <w:r>
        <w:t>.imread</w:t>
      </w:r>
      <w:proofErr w:type="spellEnd"/>
      <w:proofErr w:type="gramEnd"/>
      <w:r>
        <w:t>(</w:t>
      </w:r>
      <w:r w:rsidR="008C0D4C">
        <w:t>'</w:t>
      </w:r>
      <w:r>
        <w:t>parrot.png</w:t>
      </w:r>
      <w:r w:rsidR="008C0D4C">
        <w:t>'</w:t>
      </w:r>
      <w:r>
        <w:t>)</w:t>
      </w:r>
    </w:p>
    <w:p w14:paraId="7FFC8674" w14:textId="77777777" w:rsidR="002236C6" w:rsidRDefault="002236C6" w:rsidP="002236C6">
      <w:r>
        <w:rPr>
          <w:rFonts w:cs="Arial"/>
        </w:rPr>
        <w:t>&gt;&gt;&gt;</w:t>
      </w:r>
      <w:r>
        <w:rPr>
          <w:rFonts w:cs="Arial"/>
          <w:rtl/>
        </w:rPr>
        <w:t xml:space="preserve"> </w:t>
      </w:r>
      <w:proofErr w:type="spellStart"/>
      <w:r>
        <w:t>np_msg</w:t>
      </w:r>
      <w:proofErr w:type="spellEnd"/>
      <w:r>
        <w:t xml:space="preserve"> = </w:t>
      </w:r>
      <w:proofErr w:type="spellStart"/>
      <w:r>
        <w:t>ascii_to_np_array</w:t>
      </w:r>
      <w:proofErr w:type="spellEnd"/>
      <w:r>
        <w:t>('Hello')</w:t>
      </w:r>
    </w:p>
    <w:p w14:paraId="15BEFE4A" w14:textId="77777777" w:rsidR="002236C6" w:rsidRDefault="002236C6" w:rsidP="002236C6">
      <w:pPr>
        <w:rPr>
          <w:rFonts w:cs="Arial"/>
        </w:rPr>
      </w:pPr>
      <w:r>
        <w:rPr>
          <w:rFonts w:cs="Arial"/>
        </w:rPr>
        <w:t>&gt;&gt;&gt;</w:t>
      </w:r>
      <w:r>
        <w:rPr>
          <w:rFonts w:cs="Arial"/>
          <w:rtl/>
        </w:rPr>
        <w:t xml:space="preserve"> </w:t>
      </w:r>
      <w:proofErr w:type="spellStart"/>
      <w:r>
        <w:t>idx</w:t>
      </w:r>
      <w:proofErr w:type="spellEnd"/>
      <w:r>
        <w:t xml:space="preserve"> = </w:t>
      </w:r>
      <w:proofErr w:type="spellStart"/>
      <w:r>
        <w:t>find_best_</w:t>
      </w:r>
      <w:proofErr w:type="gramStart"/>
      <w:r>
        <w:t>place</w:t>
      </w:r>
      <w:proofErr w:type="spellEnd"/>
      <w:r>
        <w:t>(</w:t>
      </w:r>
      <w:proofErr w:type="gramEnd"/>
      <w:r>
        <w:t xml:space="preserve">im1, </w:t>
      </w:r>
      <w:proofErr w:type="spellStart"/>
      <w:r>
        <w:t>np_msg</w:t>
      </w:r>
      <w:proofErr w:type="spellEnd"/>
      <w:r>
        <w:t>)</w:t>
      </w:r>
    </w:p>
    <w:p w14:paraId="5B2E10F5" w14:textId="21400596" w:rsidR="002236C6" w:rsidRDefault="002236C6" w:rsidP="002236C6">
      <w:r>
        <w:rPr>
          <w:rFonts w:cs="Arial"/>
        </w:rPr>
        <w:t>&gt;&gt;&gt;</w:t>
      </w:r>
      <w:r>
        <w:rPr>
          <w:rFonts w:cs="Arial"/>
          <w:rtl/>
        </w:rPr>
        <w:t xml:space="preserve"> </w:t>
      </w:r>
      <w:proofErr w:type="gramStart"/>
      <w:r>
        <w:t>print</w:t>
      </w:r>
      <w:r w:rsidR="00ED7A75">
        <w:t>(</w:t>
      </w:r>
      <w:proofErr w:type="spellStart"/>
      <w:proofErr w:type="gramEnd"/>
      <w:r>
        <w:t>idx</w:t>
      </w:r>
      <w:proofErr w:type="spellEnd"/>
      <w:r>
        <w:t>, type(</w:t>
      </w:r>
      <w:proofErr w:type="spellStart"/>
      <w:r>
        <w:t>idx</w:t>
      </w:r>
      <w:proofErr w:type="spellEnd"/>
      <w:r>
        <w:t>)</w:t>
      </w:r>
      <w:r w:rsidR="00ED7A75">
        <w:t>)</w:t>
      </w:r>
    </w:p>
    <w:p w14:paraId="114D6A10" w14:textId="065C1658" w:rsidR="002236C6" w:rsidRPr="00825411" w:rsidRDefault="002236C6" w:rsidP="002236C6">
      <w:pPr>
        <w:rPr>
          <w:b/>
          <w:bCs/>
        </w:rPr>
      </w:pPr>
      <w:r w:rsidRPr="00825411">
        <w:rPr>
          <w:rFonts w:cs="Arial"/>
          <w:b/>
          <w:bCs/>
        </w:rPr>
        <w:t>(</w:t>
      </w:r>
      <w:r w:rsidR="008C0D4C">
        <w:rPr>
          <w:rFonts w:cs="Arial"/>
          <w:b/>
          <w:bCs/>
        </w:rPr>
        <w:t>110</w:t>
      </w:r>
      <w:r w:rsidRPr="00825411">
        <w:rPr>
          <w:rFonts w:cs="Arial"/>
          <w:b/>
          <w:bCs/>
        </w:rPr>
        <w:t xml:space="preserve">, </w:t>
      </w:r>
      <w:r w:rsidR="008C0D4C">
        <w:rPr>
          <w:rFonts w:cs="Arial"/>
          <w:b/>
          <w:bCs/>
        </w:rPr>
        <w:t>121</w:t>
      </w:r>
      <w:r w:rsidRPr="00825411">
        <w:rPr>
          <w:rFonts w:cs="Arial"/>
          <w:b/>
          <w:bCs/>
        </w:rPr>
        <w:t xml:space="preserve">) </w:t>
      </w:r>
      <w:r w:rsidR="00A25609" w:rsidRPr="00A25609">
        <w:rPr>
          <w:rFonts w:cs="Arial"/>
          <w:b/>
          <w:bCs/>
        </w:rPr>
        <w:t>&lt;class 'tuple'&gt;</w:t>
      </w:r>
    </w:p>
    <w:p w14:paraId="61EAA03B" w14:textId="77777777" w:rsidR="002236C6" w:rsidRDefault="002236C6" w:rsidP="002236C6">
      <w:pPr>
        <w:bidi/>
        <w:rPr>
          <w:rtl/>
        </w:rPr>
      </w:pPr>
    </w:p>
    <w:p w14:paraId="0111EF06" w14:textId="77777777" w:rsidR="002236C6" w:rsidRDefault="002236C6" w:rsidP="002236C6">
      <w:pPr>
        <w:bidi/>
        <w:rPr>
          <w:rFonts w:cs="Arial"/>
          <w:rtl/>
        </w:rPr>
      </w:pPr>
    </w:p>
    <w:p w14:paraId="280B68C3" w14:textId="6717BD23" w:rsidR="002236C6" w:rsidRPr="001A3F27" w:rsidRDefault="001A3F27" w:rsidP="002236C6">
      <w:pPr>
        <w:bidi/>
        <w:rPr>
          <w:rFonts w:cs="Arial"/>
          <w:b/>
          <w:bCs/>
          <w:u w:val="single"/>
          <w:rtl/>
        </w:rPr>
      </w:pPr>
      <w:r>
        <w:rPr>
          <w:rFonts w:cs="Arial" w:hint="cs"/>
          <w:b/>
          <w:bCs/>
          <w:u w:val="single"/>
          <w:rtl/>
        </w:rPr>
        <w:t>3:</w:t>
      </w:r>
    </w:p>
    <w:p w14:paraId="58BEC16E" w14:textId="77777777" w:rsidR="002236C6" w:rsidRDefault="002236C6" w:rsidP="002236C6">
      <w:pPr>
        <w:bidi/>
        <w:rPr>
          <w:rtl/>
        </w:rPr>
      </w:pPr>
      <w:r>
        <w:rPr>
          <w:rFonts w:cs="Arial" w:hint="cs"/>
          <w:rtl/>
        </w:rPr>
        <w:t xml:space="preserve">ממשו פונקציה </w:t>
      </w:r>
      <w:proofErr w:type="spellStart"/>
      <w:r w:rsidRPr="001A3F27">
        <w:rPr>
          <w:rFonts w:cs="Arial"/>
          <w:b/>
          <w:bCs/>
        </w:rPr>
        <w:t>create_image_with_msg</w:t>
      </w:r>
      <w:proofErr w:type="spellEnd"/>
      <w:r w:rsidRPr="001A3F27">
        <w:rPr>
          <w:rFonts w:cs="Arial"/>
          <w:b/>
          <w:bCs/>
        </w:rPr>
        <w:t>(</w:t>
      </w:r>
      <w:proofErr w:type="spellStart"/>
      <w:r w:rsidRPr="001A3F27">
        <w:rPr>
          <w:rFonts w:cs="Arial"/>
          <w:b/>
          <w:bCs/>
        </w:rPr>
        <w:t>im</w:t>
      </w:r>
      <w:proofErr w:type="spellEnd"/>
      <w:r w:rsidRPr="001A3F27">
        <w:rPr>
          <w:rFonts w:cs="Arial"/>
          <w:b/>
          <w:bCs/>
        </w:rPr>
        <w:t xml:space="preserve">, </w:t>
      </w:r>
      <w:proofErr w:type="spellStart"/>
      <w:r w:rsidRPr="001A3F27">
        <w:rPr>
          <w:rFonts w:cs="Arial"/>
          <w:b/>
          <w:bCs/>
        </w:rPr>
        <w:t>im_idx</w:t>
      </w:r>
      <w:proofErr w:type="spellEnd"/>
      <w:r w:rsidRPr="001A3F27">
        <w:rPr>
          <w:rFonts w:cs="Arial"/>
          <w:b/>
          <w:bCs/>
        </w:rPr>
        <w:t xml:space="preserve">, </w:t>
      </w:r>
      <w:proofErr w:type="spellStart"/>
      <w:r w:rsidRPr="001A3F27">
        <w:rPr>
          <w:rFonts w:cs="Arial"/>
          <w:b/>
          <w:bCs/>
        </w:rPr>
        <w:t>np_msg</w:t>
      </w:r>
      <w:proofErr w:type="spellEnd"/>
      <w:r w:rsidRPr="001A3F27">
        <w:rPr>
          <w:rFonts w:cs="Arial"/>
          <w:b/>
          <w:bCs/>
        </w:rPr>
        <w:t>)</w:t>
      </w:r>
      <w:r>
        <w:rPr>
          <w:rFonts w:cs="Arial" w:hint="cs"/>
          <w:rtl/>
        </w:rPr>
        <w:t xml:space="preserve"> המקבלת תמונה, </w:t>
      </w:r>
      <w:r>
        <w:rPr>
          <w:rFonts w:cs="Arial"/>
          <w:rtl/>
        </w:rPr>
        <w:t>זוג האינדקסים של מיקום בתמונה ואת מערך ההודעה. הפונקציה תחזיר מערך דו מימדי המייצג את תמונת הפלט בו</w:t>
      </w:r>
      <w:r>
        <w:rPr>
          <w:rFonts w:cs="Arial" w:hint="cs"/>
          <w:rtl/>
        </w:rPr>
        <w:t xml:space="preserve"> </w:t>
      </w:r>
      <w:r>
        <w:rPr>
          <w:rFonts w:cs="Arial"/>
          <w:rtl/>
        </w:rPr>
        <w:t>שתולה ההודעה.</w:t>
      </w:r>
    </w:p>
    <w:p w14:paraId="290F6DF8" w14:textId="77777777" w:rsidR="002236C6" w:rsidRDefault="002236C6" w:rsidP="002236C6">
      <w:pPr>
        <w:bidi/>
        <w:rPr>
          <w:rtl/>
        </w:rPr>
      </w:pPr>
      <w:r>
        <w:rPr>
          <w:rFonts w:cs="Arial"/>
          <w:rtl/>
        </w:rPr>
        <w:t>הפונקציה תבצע את השלבים הבאים:</w:t>
      </w:r>
    </w:p>
    <w:p w14:paraId="4FFA8C86" w14:textId="77777777" w:rsidR="002236C6" w:rsidRDefault="002236C6" w:rsidP="002236C6">
      <w:pPr>
        <w:bidi/>
        <w:rPr>
          <w:rtl/>
        </w:rPr>
      </w:pPr>
      <w:r>
        <w:rPr>
          <w:rFonts w:cs="Arial"/>
          <w:rtl/>
        </w:rPr>
        <w:t xml:space="preserve">1 .ייצור עותק של מערך התמונה </w:t>
      </w:r>
      <w:r>
        <w:rPr>
          <w:rFonts w:cs="Arial" w:hint="cs"/>
          <w:rtl/>
        </w:rPr>
        <w:t>(</w:t>
      </w:r>
      <w:r>
        <w:rPr>
          <w:rFonts w:cs="Arial"/>
          <w:rtl/>
        </w:rPr>
        <w:t xml:space="preserve">ניתן להשתמש במתודה </w:t>
      </w:r>
      <w:r>
        <w:t>copy</w:t>
      </w:r>
      <w:r>
        <w:rPr>
          <w:rFonts w:cs="Arial"/>
          <w:rtl/>
        </w:rPr>
        <w:t xml:space="preserve"> הפועלת על מערך של </w:t>
      </w:r>
      <w:proofErr w:type="spellStart"/>
      <w:r>
        <w:t>numpy</w:t>
      </w:r>
      <w:proofErr w:type="spellEnd"/>
      <w:r>
        <w:rPr>
          <w:rFonts w:cs="Arial"/>
          <w:rtl/>
        </w:rPr>
        <w:t>)</w:t>
      </w:r>
      <w:r>
        <w:rPr>
          <w:rFonts w:cs="Arial" w:hint="cs"/>
          <w:rtl/>
        </w:rPr>
        <w:t xml:space="preserve"> </w:t>
      </w:r>
      <w:r>
        <w:rPr>
          <w:rFonts w:cs="Arial"/>
          <w:rtl/>
        </w:rPr>
        <w:t>על מנת שמערך</w:t>
      </w:r>
      <w:r>
        <w:rPr>
          <w:rFonts w:cs="Arial" w:hint="cs"/>
          <w:rtl/>
        </w:rPr>
        <w:t xml:space="preserve"> </w:t>
      </w:r>
      <w:r>
        <w:rPr>
          <w:rFonts w:cs="Arial"/>
          <w:rtl/>
        </w:rPr>
        <w:t>הקלט המקורי לא ישתנה.</w:t>
      </w:r>
    </w:p>
    <w:p w14:paraId="59EDCAD1" w14:textId="42685987" w:rsidR="002236C6" w:rsidRDefault="002236C6" w:rsidP="002236C6">
      <w:pPr>
        <w:bidi/>
        <w:rPr>
          <w:rtl/>
        </w:rPr>
      </w:pPr>
      <w:r>
        <w:rPr>
          <w:rFonts w:cs="Arial"/>
          <w:rtl/>
        </w:rPr>
        <w:t xml:space="preserve">2 .העתקת מערך ההודעה למיקום המוגדר ע"י האינדקסים </w:t>
      </w:r>
      <w:proofErr w:type="spellStart"/>
      <w:r>
        <w:t>idx_img</w:t>
      </w:r>
      <w:proofErr w:type="spellEnd"/>
      <w:r>
        <w:rPr>
          <w:rFonts w:cs="Arial" w:hint="cs"/>
          <w:rtl/>
        </w:rPr>
        <w:t xml:space="preserve"> </w:t>
      </w:r>
      <w:r>
        <w:rPr>
          <w:rFonts w:cs="Arial"/>
          <w:rtl/>
        </w:rPr>
        <w:t>(שורה ועמודה, כ</w:t>
      </w:r>
      <w:r>
        <w:t>tuple</w:t>
      </w:r>
      <w:r>
        <w:rPr>
          <w:rFonts w:cs="Arial"/>
          <w:rtl/>
        </w:rPr>
        <w:t>)</w:t>
      </w:r>
      <w:r w:rsidR="00825411">
        <w:rPr>
          <w:rFonts w:cs="Arial" w:hint="cs"/>
          <w:rtl/>
        </w:rPr>
        <w:t>.</w:t>
      </w:r>
    </w:p>
    <w:p w14:paraId="4CCEF0FD" w14:textId="77777777" w:rsidR="000F234A" w:rsidRDefault="000F234A" w:rsidP="000F234A">
      <w:pPr>
        <w:bidi/>
        <w:rPr>
          <w:ins w:id="54" w:author="Etay Livne" w:date="2021-12-27T18:40:00Z"/>
          <w:rtl/>
        </w:rPr>
      </w:pPr>
      <w:ins w:id="55" w:author="Etay Livne" w:date="2021-12-27T18:40:00Z">
        <w:r>
          <w:rPr>
            <w:rFonts w:cs="Arial"/>
            <w:rtl/>
          </w:rPr>
          <w:t>3 .שמירת ערכו של אינדקס השורה בה מתחילה ההודעה במיקום</w:t>
        </w:r>
        <w:r>
          <w:rPr>
            <w:rFonts w:cs="Arial" w:hint="cs"/>
            <w:rtl/>
          </w:rPr>
          <w:t xml:space="preserve"> [</w:t>
        </w:r>
        <w:r>
          <w:rPr>
            <w:rFonts w:cs="Arial"/>
          </w:rPr>
          <w:t>-1, -3</w:t>
        </w:r>
        <w:r>
          <w:rPr>
            <w:rFonts w:cs="Arial" w:hint="cs"/>
            <w:rtl/>
          </w:rPr>
          <w:t xml:space="preserve">] </w:t>
        </w:r>
        <w:r>
          <w:rPr>
            <w:rFonts w:cs="Arial"/>
            <w:rtl/>
          </w:rPr>
          <w:t>בתמונה החדשה.</w:t>
        </w:r>
      </w:ins>
    </w:p>
    <w:p w14:paraId="39FFFF5D" w14:textId="77777777" w:rsidR="000F234A" w:rsidRDefault="000F234A" w:rsidP="000F234A">
      <w:pPr>
        <w:bidi/>
        <w:rPr>
          <w:ins w:id="56" w:author="Etay Livne" w:date="2021-12-27T18:40:00Z"/>
          <w:rtl/>
        </w:rPr>
      </w:pPr>
      <w:ins w:id="57" w:author="Etay Livne" w:date="2021-12-27T18:40:00Z">
        <w:r>
          <w:rPr>
            <w:rFonts w:cs="Arial"/>
            <w:rtl/>
          </w:rPr>
          <w:t>4 .שמירת ערכו של אינדקס העמודה בה מתחילה ההודעה במיקום</w:t>
        </w:r>
        <w:r>
          <w:rPr>
            <w:rFonts w:cs="Arial" w:hint="cs"/>
            <w:rtl/>
          </w:rPr>
          <w:t xml:space="preserve"> [</w:t>
        </w:r>
        <w:r>
          <w:rPr>
            <w:rFonts w:cs="Arial"/>
          </w:rPr>
          <w:t>-1, -</w:t>
        </w:r>
        <w:commentRangeStart w:id="58"/>
        <w:r>
          <w:rPr>
            <w:rFonts w:cs="Arial"/>
          </w:rPr>
          <w:t>2</w:t>
        </w:r>
        <w:commentRangeEnd w:id="58"/>
        <w:r>
          <w:rPr>
            <w:rStyle w:val="CommentReference"/>
          </w:rPr>
          <w:commentReference w:id="58"/>
        </w:r>
        <w:r>
          <w:rPr>
            <w:rFonts w:cs="Arial" w:hint="cs"/>
            <w:rtl/>
          </w:rPr>
          <w:t>]</w:t>
        </w:r>
        <w:r>
          <w:rPr>
            <w:rFonts w:cs="Arial"/>
          </w:rPr>
          <w:t xml:space="preserve"> </w:t>
        </w:r>
        <w:r>
          <w:rPr>
            <w:rFonts w:cs="Arial"/>
            <w:rtl/>
          </w:rPr>
          <w:t>בתמונה החדשה.</w:t>
        </w:r>
      </w:ins>
    </w:p>
    <w:p w14:paraId="2CF46A61" w14:textId="77777777" w:rsidR="000F234A" w:rsidRDefault="000F234A" w:rsidP="000F234A">
      <w:pPr>
        <w:bidi/>
        <w:rPr>
          <w:ins w:id="59" w:author="Etay Livne" w:date="2021-12-27T18:40:00Z"/>
          <w:rtl/>
        </w:rPr>
      </w:pPr>
      <w:ins w:id="60" w:author="Etay Livne" w:date="2021-12-27T18:40:00Z">
        <w:r>
          <w:rPr>
            <w:rFonts w:cs="Arial"/>
            <w:rtl/>
          </w:rPr>
          <w:t xml:space="preserve">5 .שמירת אורך ההודעה במיקום </w:t>
        </w:r>
        <w:r>
          <w:rPr>
            <w:rFonts w:cs="Arial"/>
          </w:rPr>
          <w:t xml:space="preserve"> [-1,-1]</w:t>
        </w:r>
        <w:r>
          <w:rPr>
            <w:rFonts w:cs="Arial"/>
            <w:rtl/>
          </w:rPr>
          <w:t>בתמונה החדשה.</w:t>
        </w:r>
      </w:ins>
    </w:p>
    <w:p w14:paraId="128AA179" w14:textId="5C131A41" w:rsidR="002236C6" w:rsidDel="000F234A" w:rsidRDefault="002236C6" w:rsidP="002236C6">
      <w:pPr>
        <w:bidi/>
        <w:rPr>
          <w:del w:id="61" w:author="Etay Livne" w:date="2021-12-27T18:40:00Z"/>
          <w:rtl/>
        </w:rPr>
      </w:pPr>
      <w:del w:id="62" w:author="Etay Livne" w:date="2021-12-27T18:40:00Z">
        <w:r w:rsidDel="000F234A">
          <w:rPr>
            <w:rFonts w:cs="Arial"/>
            <w:rtl/>
          </w:rPr>
          <w:delText xml:space="preserve">3 .שמירת ערכו של אינדקס השורה בה מתחילה ההודעה במיקום </w:delText>
        </w:r>
        <w:r w:rsidDel="000F234A">
          <w:rPr>
            <w:rFonts w:cs="Arial" w:hint="cs"/>
            <w:rtl/>
          </w:rPr>
          <w:delText>[</w:delText>
        </w:r>
        <w:r w:rsidDel="000F234A">
          <w:rPr>
            <w:rFonts w:cs="Arial"/>
            <w:rtl/>
          </w:rPr>
          <w:delText>0,0]</w:delText>
        </w:r>
        <w:r w:rsidDel="000F234A">
          <w:rPr>
            <w:rFonts w:cs="Arial" w:hint="cs"/>
            <w:rtl/>
          </w:rPr>
          <w:delText xml:space="preserve"> </w:delText>
        </w:r>
        <w:r w:rsidDel="000F234A">
          <w:rPr>
            <w:rFonts w:cs="Arial"/>
            <w:rtl/>
          </w:rPr>
          <w:delText>בתמונה החדשה.</w:delText>
        </w:r>
      </w:del>
    </w:p>
    <w:p w14:paraId="6B6167DC" w14:textId="11D5ADA7" w:rsidR="002236C6" w:rsidDel="000F234A" w:rsidRDefault="002236C6" w:rsidP="002236C6">
      <w:pPr>
        <w:bidi/>
        <w:rPr>
          <w:del w:id="63" w:author="Etay Livne" w:date="2021-12-27T18:40:00Z"/>
          <w:rtl/>
        </w:rPr>
      </w:pPr>
      <w:del w:id="64" w:author="Etay Livne" w:date="2021-12-27T18:40:00Z">
        <w:r w:rsidDel="000F234A">
          <w:rPr>
            <w:rFonts w:cs="Arial"/>
            <w:rtl/>
          </w:rPr>
          <w:delText xml:space="preserve">4 .שמירת ערכו של אינדקס העמודה בה מתחילה ההודעה במיקום </w:delText>
        </w:r>
        <w:r w:rsidDel="000F234A">
          <w:rPr>
            <w:rFonts w:cs="Arial" w:hint="cs"/>
            <w:rtl/>
          </w:rPr>
          <w:delText>[0,1</w:delText>
        </w:r>
        <w:r w:rsidDel="000F234A">
          <w:rPr>
            <w:rFonts w:cs="Arial"/>
            <w:rtl/>
          </w:rPr>
          <w:delText>]</w:delText>
        </w:r>
        <w:r w:rsidDel="000F234A">
          <w:rPr>
            <w:rFonts w:cs="Arial" w:hint="cs"/>
            <w:rtl/>
          </w:rPr>
          <w:delText xml:space="preserve"> </w:delText>
        </w:r>
        <w:r w:rsidDel="000F234A">
          <w:rPr>
            <w:rFonts w:cs="Arial"/>
            <w:rtl/>
          </w:rPr>
          <w:delText>בתמונה החדשה.</w:delText>
        </w:r>
      </w:del>
    </w:p>
    <w:p w14:paraId="12DA5903" w14:textId="4F235AE2" w:rsidR="002236C6" w:rsidDel="000F234A" w:rsidRDefault="002236C6" w:rsidP="002236C6">
      <w:pPr>
        <w:bidi/>
        <w:rPr>
          <w:del w:id="65" w:author="Etay Livne" w:date="2021-12-27T18:40:00Z"/>
          <w:rtl/>
        </w:rPr>
      </w:pPr>
      <w:del w:id="66" w:author="Etay Livne" w:date="2021-12-27T18:40:00Z">
        <w:r w:rsidDel="000F234A">
          <w:rPr>
            <w:rFonts w:cs="Arial"/>
            <w:rtl/>
          </w:rPr>
          <w:delText xml:space="preserve">5 .שמירת אורך ההודעה במיקום </w:delText>
        </w:r>
        <w:r w:rsidDel="000F234A">
          <w:rPr>
            <w:rFonts w:cs="Arial" w:hint="cs"/>
            <w:rtl/>
          </w:rPr>
          <w:delText xml:space="preserve">[0,2] </w:delText>
        </w:r>
        <w:r w:rsidDel="000F234A">
          <w:rPr>
            <w:rFonts w:cs="Arial"/>
            <w:rtl/>
          </w:rPr>
          <w:delText>בתמונה החדשה.</w:delText>
        </w:r>
      </w:del>
    </w:p>
    <w:p w14:paraId="5D9585C1" w14:textId="77777777" w:rsidR="002236C6" w:rsidRDefault="002236C6" w:rsidP="002236C6">
      <w:pPr>
        <w:bidi/>
        <w:rPr>
          <w:rtl/>
        </w:rPr>
      </w:pPr>
      <w:r>
        <w:rPr>
          <w:rFonts w:cs="Arial"/>
          <w:rtl/>
        </w:rPr>
        <w:t>6 .החזרת המערך הדו מימדי שמייצג את התמונה חדשה.</w:t>
      </w:r>
    </w:p>
    <w:p w14:paraId="4C3929C2" w14:textId="77777777" w:rsidR="002236C6" w:rsidRDefault="002236C6" w:rsidP="002236C6">
      <w:pPr>
        <w:bidi/>
        <w:rPr>
          <w:rtl/>
        </w:rPr>
      </w:pPr>
      <w:r>
        <w:rPr>
          <w:rFonts w:cs="Arial"/>
          <w:rtl/>
        </w:rPr>
        <w:t>אין להשתמש בלולאות.</w:t>
      </w:r>
    </w:p>
    <w:p w14:paraId="4803DFDA" w14:textId="77777777" w:rsidR="002236C6" w:rsidRDefault="002236C6" w:rsidP="002236C6">
      <w:pPr>
        <w:bidi/>
        <w:rPr>
          <w:rtl/>
        </w:rPr>
      </w:pPr>
    </w:p>
    <w:p w14:paraId="57AF8902" w14:textId="77777777" w:rsidR="002236C6" w:rsidRDefault="002236C6" w:rsidP="002236C6">
      <w:pPr>
        <w:bidi/>
        <w:rPr>
          <w:rtl/>
        </w:rPr>
      </w:pPr>
      <w:r>
        <w:rPr>
          <w:rFonts w:cs="Arial"/>
          <w:rtl/>
        </w:rPr>
        <w:lastRenderedPageBreak/>
        <w:t>דוגמה: בהמשך לדוגמה של שאלה 2 ,הפונקציה תשתול את ההודעה באופן הבא בתמונת הקלט:</w:t>
      </w:r>
    </w:p>
    <w:p w14:paraId="0427F144" w14:textId="08240BA3" w:rsidR="002236C6" w:rsidRDefault="001A3F27" w:rsidP="00A25609">
      <w:pPr>
        <w:bidi/>
        <w:jc w:val="center"/>
        <w:rPr>
          <w:rFonts w:cs="Arial"/>
          <w:rtl/>
        </w:rPr>
      </w:pPr>
      <w:r>
        <w:rPr>
          <w:noProof/>
        </w:rPr>
        <w:drawing>
          <wp:inline distT="0" distB="0" distL="0" distR="0" wp14:anchorId="73EA3415" wp14:editId="229E4C78">
            <wp:extent cx="4538539" cy="2531577"/>
            <wp:effectExtent l="0" t="0" r="0" b="2540"/>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תמונה 3"/>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4538539" cy="2531577"/>
                    </a:xfrm>
                    <a:prstGeom prst="rect">
                      <a:avLst/>
                    </a:prstGeom>
                    <a:noFill/>
                    <a:ln>
                      <a:noFill/>
                    </a:ln>
                  </pic:spPr>
                </pic:pic>
              </a:graphicData>
            </a:graphic>
          </wp:inline>
        </w:drawing>
      </w:r>
    </w:p>
    <w:p w14:paraId="0B5F6186" w14:textId="77777777" w:rsidR="002236C6" w:rsidRDefault="002236C6" w:rsidP="002236C6">
      <w:pPr>
        <w:bidi/>
        <w:rPr>
          <w:rtl/>
        </w:rPr>
      </w:pPr>
    </w:p>
    <w:p w14:paraId="652CFE69" w14:textId="2F836635" w:rsidR="002236C6" w:rsidRDefault="002236C6" w:rsidP="002236C6">
      <w:pPr>
        <w:bidi/>
        <w:rPr>
          <w:rtl/>
        </w:rPr>
      </w:pPr>
      <w:r>
        <w:rPr>
          <w:rFonts w:cs="Arial"/>
          <w:rtl/>
        </w:rPr>
        <w:t xml:space="preserve">הפיקסלים הצהובים </w:t>
      </w:r>
      <w:r>
        <w:rPr>
          <w:rFonts w:cs="Arial" w:hint="cs"/>
          <w:rtl/>
        </w:rPr>
        <w:t>(</w:t>
      </w:r>
      <w:r>
        <w:rPr>
          <w:rFonts w:cs="Arial"/>
          <w:rtl/>
        </w:rPr>
        <w:t>בתוך התמונה</w:t>
      </w:r>
      <w:r>
        <w:rPr>
          <w:rFonts w:cs="Arial" w:hint="cs"/>
          <w:rtl/>
        </w:rPr>
        <w:t>)</w:t>
      </w:r>
      <w:r>
        <w:rPr>
          <w:rFonts w:cs="Arial"/>
          <w:rtl/>
        </w:rPr>
        <w:t xml:space="preserve"> – תוכן ההודעה, פיקסלים הירוקים </w:t>
      </w:r>
      <w:ins w:id="67" w:author="Etay Livne" w:date="2021-12-27T18:41:00Z">
        <w:r w:rsidR="000F234A">
          <w:rPr>
            <w:rFonts w:cs="Arial"/>
            <w:rtl/>
          </w:rPr>
          <w:t xml:space="preserve">בפינה </w:t>
        </w:r>
        <w:r w:rsidR="000F234A">
          <w:rPr>
            <w:rFonts w:cs="Arial" w:hint="cs"/>
            <w:rtl/>
          </w:rPr>
          <w:t>הימנית התחתונה</w:t>
        </w:r>
        <w:r w:rsidR="000F234A">
          <w:rPr>
            <w:rFonts w:cs="Arial"/>
            <w:rtl/>
          </w:rPr>
          <w:t xml:space="preserve"> – </w:t>
        </w:r>
      </w:ins>
      <w:del w:id="68" w:author="Etay Livne" w:date="2021-12-27T18:41:00Z">
        <w:r w:rsidDel="000F234A">
          <w:rPr>
            <w:rFonts w:cs="Arial"/>
            <w:rtl/>
          </w:rPr>
          <w:delText xml:space="preserve">בפינה השמאלית עליונה </w:delText>
        </w:r>
      </w:del>
      <w:r>
        <w:rPr>
          <w:rFonts w:cs="Arial"/>
          <w:rtl/>
        </w:rPr>
        <w:t>– מידע עזר, ושאר</w:t>
      </w:r>
      <w:r>
        <w:rPr>
          <w:rFonts w:cs="Arial" w:hint="cs"/>
          <w:rtl/>
        </w:rPr>
        <w:t xml:space="preserve"> </w:t>
      </w:r>
      <w:r>
        <w:rPr>
          <w:rFonts w:cs="Arial"/>
          <w:rtl/>
        </w:rPr>
        <w:t>הפיקסלים ישארו כמו בתמונה המקורית.</w:t>
      </w:r>
    </w:p>
    <w:p w14:paraId="0A28ECD9" w14:textId="77777777" w:rsidR="002236C6" w:rsidRDefault="002236C6" w:rsidP="002236C6">
      <w:pPr>
        <w:bidi/>
        <w:rPr>
          <w:rtl/>
        </w:rPr>
      </w:pPr>
    </w:p>
    <w:p w14:paraId="6E9ED04A" w14:textId="77777777" w:rsidR="00A25609" w:rsidRDefault="00A25609" w:rsidP="002236C6">
      <w:pPr>
        <w:bidi/>
        <w:rPr>
          <w:rFonts w:cs="Arial"/>
          <w:b/>
          <w:bCs/>
          <w:u w:val="single"/>
        </w:rPr>
      </w:pPr>
    </w:p>
    <w:p w14:paraId="5F12E71E" w14:textId="6182B677" w:rsidR="002236C6" w:rsidRPr="001A3F27" w:rsidRDefault="001A3F27" w:rsidP="00A25609">
      <w:pPr>
        <w:bidi/>
        <w:rPr>
          <w:rFonts w:cs="Arial"/>
          <w:b/>
          <w:bCs/>
          <w:u w:val="single"/>
          <w:rtl/>
        </w:rPr>
      </w:pPr>
      <w:r>
        <w:rPr>
          <w:rFonts w:cs="Arial" w:hint="cs"/>
          <w:b/>
          <w:bCs/>
          <w:u w:val="single"/>
          <w:rtl/>
        </w:rPr>
        <w:t>4:</w:t>
      </w:r>
    </w:p>
    <w:p w14:paraId="08CDF961" w14:textId="77777777" w:rsidR="00822F73" w:rsidDel="00822F73" w:rsidRDefault="002236C6" w:rsidP="00822F73">
      <w:pPr>
        <w:bidi/>
        <w:rPr>
          <w:del w:id="69" w:author="Etay Livne" w:date="2022-01-02T20:21:00Z"/>
          <w:moveTo w:id="70" w:author="Etay Livne" w:date="2022-01-02T20:21:00Z"/>
          <w:rtl/>
        </w:rPr>
      </w:pPr>
      <w:r>
        <w:rPr>
          <w:rFonts w:cs="Arial"/>
          <w:rtl/>
        </w:rPr>
        <w:t xml:space="preserve">ממשו פונקציה </w:t>
      </w:r>
      <w:proofErr w:type="spellStart"/>
      <w:r w:rsidRPr="001A3F27">
        <w:rPr>
          <w:rFonts w:cs="Arial"/>
          <w:b/>
          <w:bCs/>
        </w:rPr>
        <w:t>put_message</w:t>
      </w:r>
      <w:proofErr w:type="spellEnd"/>
      <w:r w:rsidRPr="001A3F27">
        <w:rPr>
          <w:rFonts w:cs="Arial"/>
          <w:b/>
          <w:bCs/>
        </w:rPr>
        <w:t>(</w:t>
      </w:r>
      <w:proofErr w:type="spellStart"/>
      <w:r w:rsidRPr="001A3F27">
        <w:rPr>
          <w:rFonts w:cs="Arial"/>
          <w:b/>
          <w:bCs/>
        </w:rPr>
        <w:t>im</w:t>
      </w:r>
      <w:proofErr w:type="spellEnd"/>
      <w:r w:rsidRPr="001A3F27">
        <w:rPr>
          <w:rFonts w:cs="Arial"/>
          <w:b/>
          <w:bCs/>
        </w:rPr>
        <w:t>, msg)</w:t>
      </w:r>
      <w:r>
        <w:rPr>
          <w:rFonts w:cs="Arial"/>
          <w:rtl/>
        </w:rPr>
        <w:t xml:space="preserve"> המקבלת תמונה ומחרוזת ההודעה ומחזירה תמונה עם</w:t>
      </w:r>
      <w:r w:rsidR="00825411">
        <w:rPr>
          <w:rFonts w:hint="cs"/>
          <w:rtl/>
        </w:rPr>
        <w:t xml:space="preserve"> </w:t>
      </w:r>
      <w:r>
        <w:rPr>
          <w:rFonts w:cs="Arial"/>
          <w:rtl/>
        </w:rPr>
        <w:t>מחרוזת נסתרת בפנים.</w:t>
      </w:r>
      <w:ins w:id="71" w:author="Etay Livne" w:date="2022-01-02T20:21:00Z">
        <w:r w:rsidR="00822F73">
          <w:rPr>
            <w:rFonts w:cs="Arial" w:hint="cs"/>
          </w:rPr>
          <w:t xml:space="preserve"> </w:t>
        </w:r>
      </w:ins>
      <w:moveToRangeStart w:id="72" w:author="Etay Livne" w:date="2022-01-02T20:21:00Z" w:name="move92047277"/>
      <w:moveTo w:id="73" w:author="Etay Livne" w:date="2022-01-02T20:21:00Z">
        <w:r w:rsidR="00822F73">
          <w:rPr>
            <w:rFonts w:cs="Arial"/>
            <w:rtl/>
          </w:rPr>
          <w:t>אין להשתמש בלולאות.</w:t>
        </w:r>
      </w:moveTo>
    </w:p>
    <w:moveToRangeEnd w:id="72"/>
    <w:p w14:paraId="7B9CE524" w14:textId="60E4B037" w:rsidR="002236C6" w:rsidRDefault="002236C6" w:rsidP="00822F73">
      <w:pPr>
        <w:bidi/>
        <w:rPr>
          <w:rtl/>
        </w:rPr>
      </w:pPr>
      <w:r>
        <w:rPr>
          <w:rFonts w:cs="Arial" w:hint="cs"/>
          <w:rtl/>
        </w:rPr>
        <w:t xml:space="preserve"> </w:t>
      </w:r>
      <w:r>
        <w:rPr>
          <w:rFonts w:cs="Arial"/>
          <w:rtl/>
        </w:rPr>
        <w:t>הפונקציה מבצעת את השלבים הבאים:</w:t>
      </w:r>
      <w:ins w:id="74" w:author="Etay Livne" w:date="2022-01-02T20:20:00Z">
        <w:r w:rsidR="00822F73">
          <w:rPr>
            <w:rFonts w:cs="Arial" w:hint="cs"/>
          </w:rPr>
          <w:t xml:space="preserve"> </w:t>
        </w:r>
      </w:ins>
    </w:p>
    <w:p w14:paraId="4D0F9588" w14:textId="31C23C13" w:rsidR="002236C6" w:rsidRDefault="002236C6" w:rsidP="00825411">
      <w:pPr>
        <w:pStyle w:val="ListParagraph"/>
        <w:numPr>
          <w:ilvl w:val="0"/>
          <w:numId w:val="16"/>
        </w:numPr>
        <w:bidi/>
        <w:rPr>
          <w:rtl/>
        </w:rPr>
      </w:pPr>
      <w:r w:rsidRPr="00825411">
        <w:rPr>
          <w:rFonts w:cs="Arial"/>
          <w:rtl/>
        </w:rPr>
        <w:t>הופכת את המחרוזת למערך.</w:t>
      </w:r>
    </w:p>
    <w:p w14:paraId="69E85B32" w14:textId="668E2EDA" w:rsidR="002236C6" w:rsidRDefault="002236C6" w:rsidP="00825411">
      <w:pPr>
        <w:pStyle w:val="ListParagraph"/>
        <w:numPr>
          <w:ilvl w:val="0"/>
          <w:numId w:val="16"/>
        </w:numPr>
        <w:bidi/>
        <w:rPr>
          <w:rtl/>
        </w:rPr>
      </w:pPr>
      <w:r w:rsidRPr="00825411">
        <w:rPr>
          <w:rFonts w:cs="Arial"/>
          <w:rtl/>
        </w:rPr>
        <w:t xml:space="preserve">מוצאת את המקום הכי מתאים בתמונה </w:t>
      </w:r>
      <w:r w:rsidRPr="00825411">
        <w:rPr>
          <w:rFonts w:cs="Arial" w:hint="cs"/>
          <w:rtl/>
        </w:rPr>
        <w:t>(</w:t>
      </w:r>
      <w:r w:rsidRPr="00825411">
        <w:rPr>
          <w:rFonts w:cs="Arial"/>
          <w:rtl/>
        </w:rPr>
        <w:t>באמצעות הפונקציה של שאלה 2)</w:t>
      </w:r>
      <w:r w:rsidR="00825411">
        <w:rPr>
          <w:rFonts w:cs="Arial" w:hint="cs"/>
          <w:rtl/>
        </w:rPr>
        <w:t>.</w:t>
      </w:r>
    </w:p>
    <w:p w14:paraId="11FF705F" w14:textId="0D2F8B76" w:rsidR="002236C6" w:rsidRDefault="002236C6" w:rsidP="00825411">
      <w:pPr>
        <w:pStyle w:val="ListParagraph"/>
        <w:numPr>
          <w:ilvl w:val="0"/>
          <w:numId w:val="16"/>
        </w:numPr>
        <w:bidi/>
        <w:rPr>
          <w:rtl/>
        </w:rPr>
      </w:pPr>
      <w:r w:rsidRPr="00825411">
        <w:rPr>
          <w:rFonts w:cs="Arial"/>
          <w:rtl/>
        </w:rPr>
        <w:t xml:space="preserve">בונה תמונה חדשה </w:t>
      </w:r>
      <w:r w:rsidRPr="00825411">
        <w:rPr>
          <w:rFonts w:cs="Arial" w:hint="cs"/>
          <w:rtl/>
        </w:rPr>
        <w:t>(</w:t>
      </w:r>
      <w:r w:rsidRPr="00825411">
        <w:rPr>
          <w:rFonts w:cs="Arial"/>
          <w:rtl/>
        </w:rPr>
        <w:t>באמצעות הפונקציה של שאלה 3)</w:t>
      </w:r>
      <w:r w:rsidR="00825411">
        <w:rPr>
          <w:rFonts w:cs="Arial" w:hint="cs"/>
          <w:rtl/>
        </w:rPr>
        <w:t>.</w:t>
      </w:r>
    </w:p>
    <w:p w14:paraId="0F86B2DF" w14:textId="70E0F4AB" w:rsidR="002236C6" w:rsidRDefault="002236C6" w:rsidP="00825411">
      <w:pPr>
        <w:pStyle w:val="ListParagraph"/>
        <w:numPr>
          <w:ilvl w:val="0"/>
          <w:numId w:val="16"/>
        </w:numPr>
        <w:bidi/>
        <w:rPr>
          <w:rtl/>
        </w:rPr>
      </w:pPr>
      <w:r w:rsidRPr="00825411">
        <w:rPr>
          <w:rFonts w:cs="Arial"/>
          <w:rtl/>
        </w:rPr>
        <w:t>מחזירה תמונה חדשה.</w:t>
      </w:r>
    </w:p>
    <w:p w14:paraId="3D88DDFE" w14:textId="0B3441A3" w:rsidR="002236C6" w:rsidDel="00822F73" w:rsidRDefault="002236C6" w:rsidP="002236C6">
      <w:pPr>
        <w:bidi/>
        <w:rPr>
          <w:moveFrom w:id="75" w:author="Etay Livne" w:date="2022-01-02T20:21:00Z"/>
          <w:rtl/>
        </w:rPr>
      </w:pPr>
      <w:moveFromRangeStart w:id="76" w:author="Etay Livne" w:date="2022-01-02T20:21:00Z" w:name="move92047277"/>
      <w:moveFrom w:id="77" w:author="Etay Livne" w:date="2022-01-02T20:21:00Z">
        <w:r w:rsidDel="00822F73">
          <w:rPr>
            <w:rFonts w:cs="Arial"/>
            <w:rtl/>
          </w:rPr>
          <w:t>אין להשתמש בלולאות.</w:t>
        </w:r>
      </w:moveFrom>
    </w:p>
    <w:moveFromRangeEnd w:id="76"/>
    <w:p w14:paraId="46B92FF7" w14:textId="77777777" w:rsidR="002236C6" w:rsidRDefault="002236C6" w:rsidP="002236C6">
      <w:pPr>
        <w:bidi/>
        <w:rPr>
          <w:rtl/>
        </w:rPr>
      </w:pPr>
    </w:p>
    <w:p w14:paraId="79942E0D" w14:textId="77777777" w:rsidR="001A3F27" w:rsidRDefault="001A3F27" w:rsidP="002236C6">
      <w:pPr>
        <w:bidi/>
        <w:rPr>
          <w:rFonts w:cs="Arial"/>
          <w:b/>
          <w:bCs/>
          <w:u w:val="single"/>
        </w:rPr>
      </w:pPr>
    </w:p>
    <w:p w14:paraId="4971F6A3" w14:textId="014CC7A8" w:rsidR="002236C6" w:rsidRPr="001A3F27" w:rsidRDefault="001A3F27" w:rsidP="001A3F27">
      <w:pPr>
        <w:bidi/>
        <w:rPr>
          <w:rFonts w:cs="Arial"/>
          <w:b/>
          <w:bCs/>
          <w:u w:val="single"/>
          <w:rtl/>
        </w:rPr>
      </w:pPr>
      <w:r>
        <w:rPr>
          <w:rFonts w:cs="Arial" w:hint="cs"/>
          <w:b/>
          <w:bCs/>
          <w:u w:val="single"/>
          <w:rtl/>
        </w:rPr>
        <w:t>5:</w:t>
      </w:r>
    </w:p>
    <w:p w14:paraId="0627486A" w14:textId="41B1E733" w:rsidR="00822F73" w:rsidDel="00822F73" w:rsidRDefault="002236C6" w:rsidP="00822F73">
      <w:pPr>
        <w:bidi/>
        <w:rPr>
          <w:del w:id="78" w:author="Etay Livne" w:date="2022-01-02T20:20:00Z"/>
          <w:moveTo w:id="79" w:author="Etay Livne" w:date="2022-01-02T20:20:00Z"/>
        </w:rPr>
      </w:pPr>
      <w:r>
        <w:rPr>
          <w:rFonts w:cs="Arial"/>
          <w:rtl/>
        </w:rPr>
        <w:t>ממשו פונקציה</w:t>
      </w:r>
      <w:r>
        <w:rPr>
          <w:rFonts w:cs="Arial" w:hint="cs"/>
          <w:rtl/>
        </w:rPr>
        <w:t xml:space="preserve"> </w:t>
      </w:r>
      <w:proofErr w:type="spellStart"/>
      <w:r w:rsidRPr="00A25609">
        <w:rPr>
          <w:rFonts w:cs="Arial"/>
          <w:b/>
          <w:bCs/>
        </w:rPr>
        <w:t>get_message</w:t>
      </w:r>
      <w:proofErr w:type="spellEnd"/>
      <w:r w:rsidRPr="00A25609">
        <w:rPr>
          <w:rFonts w:cs="Arial"/>
          <w:b/>
          <w:bCs/>
        </w:rPr>
        <w:t>(</w:t>
      </w:r>
      <w:proofErr w:type="spellStart"/>
      <w:r w:rsidRPr="00A25609">
        <w:rPr>
          <w:rFonts w:cs="Arial"/>
          <w:b/>
          <w:bCs/>
        </w:rPr>
        <w:t>im</w:t>
      </w:r>
      <w:proofErr w:type="spellEnd"/>
      <w:r w:rsidRPr="00A25609">
        <w:rPr>
          <w:rFonts w:cs="Arial"/>
          <w:b/>
          <w:bCs/>
        </w:rPr>
        <w:t>)</w:t>
      </w:r>
      <w:r>
        <w:rPr>
          <w:rFonts w:cs="Arial"/>
          <w:rtl/>
        </w:rPr>
        <w:t xml:space="preserve"> שמחזירה את טקסט ההודעה השתולה בתמונת הקלט.</w:t>
      </w:r>
      <w:r>
        <w:rPr>
          <w:rFonts w:hint="cs"/>
          <w:rtl/>
        </w:rPr>
        <w:t xml:space="preserve"> </w:t>
      </w:r>
      <w:r>
        <w:rPr>
          <w:rFonts w:cs="Arial"/>
          <w:rtl/>
        </w:rPr>
        <w:t>יש להניח שהודעה קיימת.</w:t>
      </w:r>
      <w:ins w:id="80" w:author="Etay Livne" w:date="2022-01-02T20:20:00Z">
        <w:r w:rsidR="00822F73" w:rsidRPr="00822F73">
          <w:rPr>
            <w:rFonts w:cs="Arial"/>
            <w:rtl/>
          </w:rPr>
          <w:t xml:space="preserve"> </w:t>
        </w:r>
      </w:ins>
      <w:moveToRangeStart w:id="81" w:author="Etay Livne" w:date="2022-01-02T20:20:00Z" w:name="move92047265"/>
      <w:moveTo w:id="82" w:author="Etay Livne" w:date="2022-01-02T20:20:00Z">
        <w:r w:rsidR="00822F73">
          <w:rPr>
            <w:rFonts w:cs="Arial"/>
            <w:rtl/>
          </w:rPr>
          <w:t>אין להשתמש בלולאות.</w:t>
        </w:r>
      </w:moveTo>
    </w:p>
    <w:moveToRangeEnd w:id="81"/>
    <w:p w14:paraId="340FB83D" w14:textId="2C11CB53" w:rsidR="002236C6" w:rsidRPr="00822F73" w:rsidRDefault="002236C6" w:rsidP="00822F73">
      <w:pPr>
        <w:bidi/>
        <w:rPr>
          <w:rtl/>
        </w:rPr>
      </w:pPr>
    </w:p>
    <w:p w14:paraId="5A1BBAA6" w14:textId="77777777" w:rsidR="002236C6" w:rsidRDefault="002236C6" w:rsidP="002236C6">
      <w:pPr>
        <w:bidi/>
        <w:rPr>
          <w:rFonts w:cs="Arial"/>
          <w:rtl/>
        </w:rPr>
      </w:pPr>
      <w:r>
        <w:rPr>
          <w:rFonts w:cs="Arial" w:hint="cs"/>
          <w:rtl/>
        </w:rPr>
        <w:t>ה</w:t>
      </w:r>
      <w:r>
        <w:rPr>
          <w:rFonts w:cs="Arial"/>
          <w:rtl/>
        </w:rPr>
        <w:t>פונקציה מבצעת השלבים הבאים:</w:t>
      </w:r>
    </w:p>
    <w:p w14:paraId="74D45EDF" w14:textId="25C7AFF2" w:rsidR="002236C6" w:rsidRDefault="002236C6" w:rsidP="00825411">
      <w:pPr>
        <w:pStyle w:val="ListParagraph"/>
        <w:numPr>
          <w:ilvl w:val="0"/>
          <w:numId w:val="18"/>
        </w:numPr>
        <w:bidi/>
        <w:rPr>
          <w:rtl/>
        </w:rPr>
      </w:pPr>
      <w:r w:rsidRPr="00825411">
        <w:rPr>
          <w:rFonts w:cs="Arial"/>
          <w:rtl/>
        </w:rPr>
        <w:t>שולפת פיקסלים של הודעה כמערך באמצעות שלושת הפיקסלים השתולים כעזר בתמונה.</w:t>
      </w:r>
    </w:p>
    <w:p w14:paraId="124898C9" w14:textId="26AE286D" w:rsidR="002236C6" w:rsidRDefault="002236C6" w:rsidP="00825411">
      <w:pPr>
        <w:pStyle w:val="ListParagraph"/>
        <w:numPr>
          <w:ilvl w:val="0"/>
          <w:numId w:val="18"/>
        </w:numPr>
        <w:bidi/>
        <w:rPr>
          <w:rtl/>
        </w:rPr>
      </w:pPr>
      <w:r w:rsidRPr="00825411">
        <w:rPr>
          <w:rFonts w:cs="Arial"/>
          <w:rtl/>
        </w:rPr>
        <w:t xml:space="preserve">מחזירה את מחרוזת הטקסט של ההודעה השתולה </w:t>
      </w:r>
      <w:r w:rsidRPr="00825411">
        <w:rPr>
          <w:rFonts w:cs="Arial" w:hint="cs"/>
          <w:rtl/>
        </w:rPr>
        <w:t>(</w:t>
      </w:r>
      <w:r w:rsidRPr="00825411">
        <w:rPr>
          <w:rFonts w:cs="Arial"/>
          <w:rtl/>
        </w:rPr>
        <w:t xml:space="preserve">יש לקרוא לפונקצית </w:t>
      </w:r>
      <w:proofErr w:type="spellStart"/>
      <w:r w:rsidRPr="00825411">
        <w:rPr>
          <w:b/>
          <w:bCs/>
        </w:rPr>
        <w:t>np_array_to_ascii</w:t>
      </w:r>
      <w:proofErr w:type="spellEnd"/>
      <w:r w:rsidRPr="00825411">
        <w:rPr>
          <w:rFonts w:cs="Arial" w:hint="cs"/>
          <w:rtl/>
        </w:rPr>
        <w:t xml:space="preserve"> </w:t>
      </w:r>
      <w:r w:rsidRPr="00825411">
        <w:rPr>
          <w:rFonts w:cs="Arial"/>
          <w:rtl/>
        </w:rPr>
        <w:t>הממומשת</w:t>
      </w:r>
      <w:r w:rsidRPr="00825411">
        <w:rPr>
          <w:rFonts w:cs="Arial" w:hint="cs"/>
          <w:rtl/>
        </w:rPr>
        <w:t>)</w:t>
      </w:r>
      <w:r w:rsidRPr="00825411">
        <w:rPr>
          <w:rFonts w:cs="Arial"/>
          <w:rtl/>
        </w:rPr>
        <w:t>.</w:t>
      </w:r>
    </w:p>
    <w:p w14:paraId="061A0F98" w14:textId="53B1D3C6" w:rsidR="002236C6" w:rsidDel="00822F73" w:rsidRDefault="002236C6" w:rsidP="002236C6">
      <w:pPr>
        <w:bidi/>
        <w:rPr>
          <w:moveFrom w:id="83" w:author="Etay Livne" w:date="2022-01-02T20:20:00Z"/>
        </w:rPr>
      </w:pPr>
      <w:moveFromRangeStart w:id="84" w:author="Etay Livne" w:date="2022-01-02T20:20:00Z" w:name="move92047265"/>
      <w:moveFrom w:id="85" w:author="Etay Livne" w:date="2022-01-02T20:20:00Z">
        <w:r w:rsidDel="00822F73">
          <w:rPr>
            <w:rFonts w:cs="Arial"/>
            <w:rtl/>
          </w:rPr>
          <w:t>אין להשתמש בלולאות.</w:t>
        </w:r>
      </w:moveFrom>
    </w:p>
    <w:moveFromRangeEnd w:id="84"/>
    <w:p w14:paraId="5276054B" w14:textId="77777777" w:rsidR="002236C6" w:rsidRPr="009D675A" w:rsidRDefault="002236C6" w:rsidP="002236C6">
      <w:pPr>
        <w:bidi/>
        <w:spacing w:before="240"/>
        <w:rPr>
          <w:sz w:val="28"/>
          <w:szCs w:val="28"/>
          <w:u w:val="single"/>
          <w:rtl/>
        </w:rPr>
      </w:pPr>
    </w:p>
    <w:p w14:paraId="6267BB51" w14:textId="77777777" w:rsidR="003F1D3D" w:rsidRDefault="003F1D3D" w:rsidP="003F1D3D">
      <w:pPr>
        <w:bidi/>
        <w:rPr>
          <w:b/>
          <w:bCs/>
          <w:rtl/>
        </w:rPr>
      </w:pPr>
    </w:p>
    <w:p w14:paraId="0761D10F" w14:textId="77777777" w:rsidR="003F1D3D" w:rsidRDefault="003F1D3D" w:rsidP="003F1D3D">
      <w:pPr>
        <w:bidi/>
        <w:rPr>
          <w:b/>
          <w:bCs/>
          <w:rtl/>
        </w:rPr>
      </w:pPr>
    </w:p>
    <w:p w14:paraId="19343DD1" w14:textId="77777777" w:rsidR="003F1D3D" w:rsidRDefault="003F1D3D" w:rsidP="003F1D3D">
      <w:pPr>
        <w:bidi/>
        <w:rPr>
          <w:b/>
          <w:bCs/>
          <w:rtl/>
        </w:rPr>
      </w:pPr>
    </w:p>
    <w:p w14:paraId="61EA8B52" w14:textId="77777777" w:rsidR="003F1D3D" w:rsidRDefault="003F1D3D" w:rsidP="003F1D3D">
      <w:pPr>
        <w:bidi/>
        <w:rPr>
          <w:b/>
          <w:bCs/>
          <w:rtl/>
        </w:rPr>
      </w:pPr>
    </w:p>
    <w:p w14:paraId="6E781E10" w14:textId="77777777" w:rsidR="003F1D3D" w:rsidRDefault="003F1D3D" w:rsidP="003F1D3D">
      <w:pPr>
        <w:bidi/>
        <w:rPr>
          <w:b/>
          <w:bCs/>
          <w:rtl/>
        </w:rPr>
      </w:pPr>
    </w:p>
    <w:p w14:paraId="074CABC4" w14:textId="77777777" w:rsidR="007D7F33" w:rsidRDefault="007D7F33">
      <w:pPr>
        <w:rPr>
          <w:rFonts w:ascii="Tahoma" w:eastAsia="TimesNewRomanPS-BoldMT" w:hAnsi="Tahoma" w:cs="Tahoma"/>
          <w:sz w:val="28"/>
          <w:szCs w:val="28"/>
          <w:rtl/>
        </w:rPr>
      </w:pPr>
      <w:r>
        <w:rPr>
          <w:rFonts w:ascii="Tahoma" w:eastAsia="TimesNewRomanPS-BoldMT" w:hAnsi="Tahoma" w:cs="Tahoma"/>
          <w:sz w:val="28"/>
          <w:szCs w:val="28"/>
          <w:rtl/>
        </w:rPr>
        <w:br w:type="page"/>
      </w:r>
    </w:p>
    <w:p w14:paraId="47C2421C" w14:textId="1C51C058" w:rsidR="006D07CD" w:rsidRPr="005C2AFA" w:rsidRDefault="006D07CD" w:rsidP="00E27082">
      <w:pPr>
        <w:bidi/>
        <w:spacing w:before="240"/>
        <w:rPr>
          <w:rFonts w:ascii="Tahoma" w:eastAsia="TimesNewRomanPS-BoldMT" w:hAnsi="Tahoma" w:cs="Tahoma"/>
          <w:sz w:val="28"/>
          <w:szCs w:val="28"/>
          <w:rtl/>
        </w:rPr>
      </w:pPr>
      <w:r w:rsidRPr="005C2AFA">
        <w:rPr>
          <w:rFonts w:ascii="Tahoma" w:eastAsia="TimesNewRomanPS-BoldMT" w:hAnsi="Tahoma" w:cs="Tahoma" w:hint="cs"/>
          <w:sz w:val="28"/>
          <w:szCs w:val="28"/>
          <w:rtl/>
        </w:rPr>
        <w:lastRenderedPageBreak/>
        <w:t xml:space="preserve">שאלה </w:t>
      </w:r>
      <w:r>
        <w:rPr>
          <w:rFonts w:ascii="Tahoma" w:eastAsia="TimesNewRomanPS-BoldMT" w:hAnsi="Tahoma" w:cs="Tahoma"/>
          <w:sz w:val="28"/>
          <w:szCs w:val="28"/>
        </w:rPr>
        <w:t>2</w:t>
      </w:r>
      <w:r w:rsidR="003F1D3D">
        <w:rPr>
          <w:rFonts w:ascii="Tahoma" w:eastAsia="TimesNewRomanPS-BoldMT" w:hAnsi="Tahoma" w:cs="Tahoma" w:hint="cs"/>
          <w:sz w:val="28"/>
          <w:szCs w:val="28"/>
          <w:rtl/>
        </w:rPr>
        <w:t xml:space="preserve"> - </w:t>
      </w:r>
      <w:r w:rsidR="003F1D3D">
        <w:rPr>
          <w:rFonts w:ascii="Tahoma" w:eastAsia="TimesNewRomanPS-BoldMT" w:hAnsi="Tahoma" w:cs="Tahoma"/>
          <w:sz w:val="28"/>
          <w:szCs w:val="28"/>
        </w:rPr>
        <w:t>pandas</w:t>
      </w:r>
    </w:p>
    <w:p w14:paraId="026F0C29" w14:textId="0CAF7AAE" w:rsidR="006D07CD" w:rsidRDefault="00B12EC8" w:rsidP="00B12EC8">
      <w:pPr>
        <w:bidi/>
        <w:rPr>
          <w:rFonts w:cs="Arial"/>
          <w:rtl/>
        </w:rPr>
      </w:pPr>
      <w:r>
        <w:rPr>
          <w:rFonts w:cs="Arial" w:hint="cs"/>
          <w:rtl/>
        </w:rPr>
        <w:t>״</w:t>
      </w:r>
      <w:r w:rsidR="006D07CD" w:rsidRPr="006F4E7B">
        <w:rPr>
          <w:rFonts w:cs="Arial"/>
          <w:rtl/>
        </w:rPr>
        <w:t>גראלט מריוויה</w:t>
      </w:r>
      <w:r w:rsidR="00D739F3">
        <w:rPr>
          <w:rFonts w:cs="Arial" w:hint="cs"/>
          <w:rtl/>
        </w:rPr>
        <w:t xml:space="preserve"> (</w:t>
      </w:r>
      <w:r>
        <w:rPr>
          <w:rFonts w:cs="Arial" w:hint="cs"/>
          <w:rtl/>
        </w:rPr>
        <w:t>״</w:t>
      </w:r>
      <w:r>
        <w:rPr>
          <w:rFonts w:cs="Arial"/>
        </w:rPr>
        <w:t>”</w:t>
      </w:r>
      <w:proofErr w:type="spellStart"/>
      <w:r>
        <w:rPr>
          <w:rFonts w:cs="Arial"/>
        </w:rPr>
        <w:t>Geralt</w:t>
      </w:r>
      <w:proofErr w:type="spellEnd"/>
      <w:r>
        <w:rPr>
          <w:rFonts w:cs="Arial"/>
        </w:rPr>
        <w:t xml:space="preserve"> of </w:t>
      </w:r>
      <w:proofErr w:type="spellStart"/>
      <w:r>
        <w:rPr>
          <w:rFonts w:cs="Arial"/>
        </w:rPr>
        <w:t>Rivia</w:t>
      </w:r>
      <w:proofErr w:type="spellEnd"/>
      <w:r>
        <w:rPr>
          <w:rFonts w:cs="Arial" w:hint="cs"/>
          <w:rtl/>
        </w:rPr>
        <w:t>)</w:t>
      </w:r>
      <w:r w:rsidR="006D07CD">
        <w:rPr>
          <w:rFonts w:cs="Arial" w:hint="cs"/>
          <w:rtl/>
        </w:rPr>
        <w:t xml:space="preserve"> מסתובב בכל רחבי היבשת במצוד אחר מפלצות המטרידות את תושבי הממלכות. כוויצ'ר</w:t>
      </w:r>
      <w:r>
        <w:rPr>
          <w:rFonts w:cs="Arial" w:hint="cs"/>
          <w:rtl/>
        </w:rPr>
        <w:t>(</w:t>
      </w:r>
      <w:r>
        <w:rPr>
          <w:rFonts w:cs="Arial"/>
        </w:rPr>
        <w:t>“</w:t>
      </w:r>
      <w:proofErr w:type="spellStart"/>
      <w:r>
        <w:rPr>
          <w:rFonts w:cs="Arial"/>
        </w:rPr>
        <w:t>witcher</w:t>
      </w:r>
      <w:proofErr w:type="spellEnd"/>
      <w:r>
        <w:rPr>
          <w:rFonts w:cs="Arial"/>
        </w:rPr>
        <w:t>”</w:t>
      </w:r>
      <w:r>
        <w:rPr>
          <w:rFonts w:cs="Arial" w:hint="cs"/>
          <w:rtl/>
        </w:rPr>
        <w:t>)</w:t>
      </w:r>
      <w:r w:rsidR="006D07CD">
        <w:rPr>
          <w:rFonts w:cs="Arial" w:hint="cs"/>
          <w:rtl/>
        </w:rPr>
        <w:t xml:space="preserve"> </w:t>
      </w:r>
      <w:r w:rsidR="00091B2E">
        <w:rPr>
          <w:rFonts w:cs="Arial" w:hint="cs"/>
          <w:rtl/>
        </w:rPr>
        <w:t xml:space="preserve">יפה תואר אך </w:t>
      </w:r>
      <w:r w:rsidR="006D07CD">
        <w:rPr>
          <w:rFonts w:cs="Arial" w:hint="cs"/>
          <w:rtl/>
        </w:rPr>
        <w:t>חסר רגשות, גראלט בוחר את יעדו לפי חישוב קר של עלות מול תועלת.</w:t>
      </w:r>
    </w:p>
    <w:p w14:paraId="7405197A" w14:textId="10F6D8AA" w:rsidR="00D739F3" w:rsidRPr="00D739F3" w:rsidRDefault="00335A03" w:rsidP="00D739F3">
      <w:pPr>
        <w:rPr>
          <w:rtl/>
        </w:rPr>
      </w:pPr>
      <w:hyperlink r:id="rId13" w:history="1">
        <w:r w:rsidR="00D739F3">
          <w:rPr>
            <w:rStyle w:val="Hyperlink"/>
          </w:rPr>
          <w:t>https://en.wikipedia.org/wiki/The_Witcher_(TV_series)</w:t>
        </w:r>
      </w:hyperlink>
    </w:p>
    <w:p w14:paraId="79322827" w14:textId="77777777" w:rsidR="006D07CD" w:rsidRDefault="006D07CD" w:rsidP="006D07CD">
      <w:pPr>
        <w:bidi/>
        <w:rPr>
          <w:rFonts w:cs="Arial"/>
          <w:rtl/>
        </w:rPr>
      </w:pPr>
      <w:r>
        <w:rPr>
          <w:rFonts w:cs="Arial" w:hint="cs"/>
          <w:rtl/>
        </w:rPr>
        <w:t xml:space="preserve">במהלך השאלה, נעזר בקובץ המשימות המכיל את כלל היעדים והמפלצות אותם יש לחסל. הקובץ בפורמט </w:t>
      </w:r>
      <w:r>
        <w:rPr>
          <w:rFonts w:cs="Arial" w:hint="cs"/>
        </w:rPr>
        <w:t>CSV</w:t>
      </w:r>
      <w:r>
        <w:rPr>
          <w:rFonts w:cs="Arial" w:hint="cs"/>
          <w:rtl/>
        </w:rPr>
        <w:t xml:space="preserve"> ומכיל את המידע הבא:</w:t>
      </w:r>
    </w:p>
    <w:p w14:paraId="143B6745" w14:textId="77777777" w:rsidR="006D07CD" w:rsidRDefault="006D07CD" w:rsidP="006D07CD">
      <w:pPr>
        <w:pStyle w:val="ListParagraph"/>
        <w:numPr>
          <w:ilvl w:val="0"/>
          <w:numId w:val="1"/>
        </w:numPr>
        <w:bidi/>
      </w:pPr>
      <w:r>
        <w:rPr>
          <w:rFonts w:hint="cs"/>
          <w:rtl/>
        </w:rPr>
        <w:t>בשורה הראשונה מופיעים שמות עמודות המידע בסדר הבא:</w:t>
      </w:r>
    </w:p>
    <w:p w14:paraId="45F5794A" w14:textId="77777777" w:rsidR="006D07CD" w:rsidRDefault="006D07CD" w:rsidP="006D07CD">
      <w:pPr>
        <w:pStyle w:val="ListParagraph"/>
        <w:numPr>
          <w:ilvl w:val="1"/>
          <w:numId w:val="1"/>
        </w:numPr>
        <w:bidi/>
      </w:pPr>
      <w:r>
        <w:t>Kingdom</w:t>
      </w:r>
      <w:r>
        <w:rPr>
          <w:rFonts w:hint="cs"/>
          <w:rtl/>
        </w:rPr>
        <w:t xml:space="preserve"> - העמודה הראשונה, מכילה את שם הממלכה במצוקה.</w:t>
      </w:r>
      <w:r>
        <w:t xml:space="preserve"> </w:t>
      </w:r>
    </w:p>
    <w:p w14:paraId="753AE0B3" w14:textId="77777777" w:rsidR="006D07CD" w:rsidRDefault="006D07CD" w:rsidP="006D07CD">
      <w:pPr>
        <w:pStyle w:val="ListParagraph"/>
        <w:numPr>
          <w:ilvl w:val="1"/>
          <w:numId w:val="1"/>
        </w:numPr>
        <w:bidi/>
      </w:pPr>
      <w:r>
        <w:t>Bounty</w:t>
      </w:r>
      <w:r>
        <w:rPr>
          <w:rFonts w:hint="cs"/>
          <w:rtl/>
        </w:rPr>
        <w:t xml:space="preserve"> - העמודה השנייה, מכילה את הגמול על חיסול המפלצת.</w:t>
      </w:r>
    </w:p>
    <w:p w14:paraId="6ECB248B" w14:textId="77777777" w:rsidR="006D07CD" w:rsidRDefault="006D07CD" w:rsidP="006D07CD">
      <w:pPr>
        <w:pStyle w:val="ListParagraph"/>
        <w:numPr>
          <w:ilvl w:val="1"/>
          <w:numId w:val="1"/>
        </w:numPr>
        <w:bidi/>
      </w:pPr>
      <w:r>
        <w:t>Expenses</w:t>
      </w:r>
      <w:r>
        <w:rPr>
          <w:rFonts w:hint="cs"/>
          <w:rtl/>
        </w:rPr>
        <w:t xml:space="preserve"> - העמודה השלישית, מכילה את עלות המסע של גראלט לאותה ממלכה.</w:t>
      </w:r>
    </w:p>
    <w:p w14:paraId="0245C988" w14:textId="77777777" w:rsidR="006D07CD" w:rsidRDefault="006D07CD" w:rsidP="006D07CD">
      <w:pPr>
        <w:pStyle w:val="ListParagraph"/>
        <w:numPr>
          <w:ilvl w:val="1"/>
          <w:numId w:val="1"/>
        </w:numPr>
        <w:bidi/>
      </w:pPr>
      <w:r>
        <w:t>Duration</w:t>
      </w:r>
      <w:r>
        <w:rPr>
          <w:rFonts w:hint="cs"/>
          <w:rtl/>
        </w:rPr>
        <w:t xml:space="preserve"> - העמודה הרביעית מכילה את מספר הימים שייקח לגראלט להשלים את המשימה.</w:t>
      </w:r>
    </w:p>
    <w:p w14:paraId="4A512293" w14:textId="77777777" w:rsidR="006D07CD" w:rsidRDefault="006D07CD" w:rsidP="006D07CD">
      <w:pPr>
        <w:pStyle w:val="ListParagraph"/>
        <w:numPr>
          <w:ilvl w:val="0"/>
          <w:numId w:val="1"/>
        </w:numPr>
        <w:bidi/>
      </w:pPr>
      <w:r>
        <w:rPr>
          <w:rFonts w:hint="cs"/>
          <w:rtl/>
        </w:rPr>
        <w:t>שאר השורות מכילות את המידע הרלוונטי בהתאם לעמודות כמצוין לעיל (ראו את טבלת הדוגמא למטה)</w:t>
      </w:r>
    </w:p>
    <w:p w14:paraId="25A835C7" w14:textId="77777777" w:rsidR="006D07CD" w:rsidRDefault="006D07CD" w:rsidP="006D07CD">
      <w:pPr>
        <w:pStyle w:val="ListParagraph"/>
        <w:numPr>
          <w:ilvl w:val="0"/>
          <w:numId w:val="1"/>
        </w:numPr>
        <w:bidi/>
        <w:rPr>
          <w:rtl/>
        </w:rPr>
      </w:pPr>
      <w:r>
        <w:rPr>
          <w:rFonts w:hint="cs"/>
          <w:rtl/>
        </w:rPr>
        <w:t>לנוחיותכם הטבלה הבאה נמצאת כקובץ בשם "</w:t>
      </w:r>
      <w:r>
        <w:t>missions.csv</w:t>
      </w:r>
      <w:r>
        <w:rPr>
          <w:rFonts w:hint="cs"/>
          <w:rtl/>
        </w:rPr>
        <w:t xml:space="preserve">" בפורמט </w:t>
      </w:r>
      <w:r>
        <w:t>csv</w:t>
      </w:r>
      <w:r>
        <w:rPr>
          <w:rFonts w:hint="cs"/>
          <w:rtl/>
        </w:rPr>
        <w:t xml:space="preserve"> בין קבצי התרגיל שקיבלתם:</w:t>
      </w:r>
      <w:r>
        <w:rPr>
          <w:rtl/>
        </w:rPr>
        <w:br/>
      </w:r>
      <w:r>
        <w:rPr>
          <w:rtl/>
        </w:rPr>
        <w:br/>
      </w:r>
    </w:p>
    <w:tbl>
      <w:tblPr>
        <w:tblStyle w:val="TableGrid"/>
        <w:bidiVisual/>
        <w:tblW w:w="0" w:type="auto"/>
        <w:tblInd w:w="720" w:type="dxa"/>
        <w:tblLook w:val="04A0" w:firstRow="1" w:lastRow="0" w:firstColumn="1" w:lastColumn="0" w:noHBand="0" w:noVBand="1"/>
      </w:tblPr>
      <w:tblGrid>
        <w:gridCol w:w="2160"/>
        <w:gridCol w:w="2165"/>
        <w:gridCol w:w="2141"/>
        <w:gridCol w:w="2164"/>
      </w:tblGrid>
      <w:tr w:rsidR="006D07CD" w14:paraId="15798784" w14:textId="77777777" w:rsidTr="00240482">
        <w:tc>
          <w:tcPr>
            <w:tcW w:w="2337" w:type="dxa"/>
          </w:tcPr>
          <w:p w14:paraId="4123CBA4" w14:textId="77777777" w:rsidR="006D07CD" w:rsidRPr="00C61E3B" w:rsidRDefault="006D07CD" w:rsidP="00240482">
            <w:pPr>
              <w:rPr>
                <w:b/>
                <w:bCs/>
                <w:rtl/>
              </w:rPr>
            </w:pPr>
            <w:r w:rsidRPr="00C61E3B">
              <w:rPr>
                <w:b/>
                <w:bCs/>
              </w:rPr>
              <w:t>Duration</w:t>
            </w:r>
          </w:p>
        </w:tc>
        <w:tc>
          <w:tcPr>
            <w:tcW w:w="2337" w:type="dxa"/>
          </w:tcPr>
          <w:p w14:paraId="15481CD6" w14:textId="35C3875E" w:rsidR="006D07CD" w:rsidRPr="00C61E3B" w:rsidRDefault="006D07CD" w:rsidP="00240482">
            <w:pPr>
              <w:rPr>
                <w:b/>
                <w:bCs/>
                <w:rtl/>
              </w:rPr>
            </w:pPr>
            <w:r w:rsidRPr="00C61E3B">
              <w:rPr>
                <w:b/>
                <w:bCs/>
              </w:rPr>
              <w:t>Exp</w:t>
            </w:r>
            <w:r w:rsidR="006E4001">
              <w:rPr>
                <w:b/>
                <w:bCs/>
              </w:rPr>
              <w:t>e</w:t>
            </w:r>
            <w:r w:rsidRPr="00C61E3B">
              <w:rPr>
                <w:b/>
                <w:bCs/>
              </w:rPr>
              <w:t>nses</w:t>
            </w:r>
          </w:p>
        </w:tc>
        <w:tc>
          <w:tcPr>
            <w:tcW w:w="2338" w:type="dxa"/>
          </w:tcPr>
          <w:p w14:paraId="0A86F172" w14:textId="77777777" w:rsidR="006D07CD" w:rsidRPr="00C61E3B" w:rsidRDefault="006D07CD" w:rsidP="00240482">
            <w:pPr>
              <w:rPr>
                <w:b/>
                <w:bCs/>
                <w:rtl/>
              </w:rPr>
            </w:pPr>
            <w:r w:rsidRPr="00C61E3B">
              <w:rPr>
                <w:b/>
                <w:bCs/>
              </w:rPr>
              <w:t>Bounty</w:t>
            </w:r>
          </w:p>
        </w:tc>
        <w:tc>
          <w:tcPr>
            <w:tcW w:w="2338" w:type="dxa"/>
          </w:tcPr>
          <w:p w14:paraId="75E962A0" w14:textId="77777777" w:rsidR="006D07CD" w:rsidRPr="00C61E3B" w:rsidRDefault="006D07CD" w:rsidP="00240482">
            <w:pPr>
              <w:rPr>
                <w:b/>
                <w:bCs/>
              </w:rPr>
            </w:pPr>
            <w:r w:rsidRPr="00C61E3B">
              <w:rPr>
                <w:b/>
                <w:bCs/>
              </w:rPr>
              <w:t>Kingdom</w:t>
            </w:r>
          </w:p>
        </w:tc>
      </w:tr>
      <w:tr w:rsidR="006D07CD" w14:paraId="2D2E198D" w14:textId="77777777" w:rsidTr="00240482">
        <w:tc>
          <w:tcPr>
            <w:tcW w:w="2337" w:type="dxa"/>
          </w:tcPr>
          <w:p w14:paraId="7250A24D" w14:textId="77777777" w:rsidR="006D07CD" w:rsidRDefault="006D07CD" w:rsidP="00240482">
            <w:pPr>
              <w:rPr>
                <w:rtl/>
              </w:rPr>
            </w:pPr>
            <w:r>
              <w:t>5</w:t>
            </w:r>
          </w:p>
        </w:tc>
        <w:tc>
          <w:tcPr>
            <w:tcW w:w="2337" w:type="dxa"/>
          </w:tcPr>
          <w:p w14:paraId="1A6F4B87" w14:textId="77777777" w:rsidR="006D07CD" w:rsidRDefault="006D07CD" w:rsidP="00240482">
            <w:pPr>
              <w:rPr>
                <w:rtl/>
              </w:rPr>
            </w:pPr>
            <w:r>
              <w:t>250</w:t>
            </w:r>
          </w:p>
        </w:tc>
        <w:tc>
          <w:tcPr>
            <w:tcW w:w="2338" w:type="dxa"/>
          </w:tcPr>
          <w:p w14:paraId="3AB12EB8" w14:textId="77777777" w:rsidR="006D07CD" w:rsidRDefault="006D07CD" w:rsidP="00240482">
            <w:pPr>
              <w:rPr>
                <w:rtl/>
              </w:rPr>
            </w:pPr>
            <w:r>
              <w:t>1000</w:t>
            </w:r>
          </w:p>
        </w:tc>
        <w:tc>
          <w:tcPr>
            <w:tcW w:w="2338" w:type="dxa"/>
          </w:tcPr>
          <w:p w14:paraId="3A5A16EB" w14:textId="77777777" w:rsidR="006D07CD" w:rsidRDefault="006D07CD" w:rsidP="00240482">
            <w:pPr>
              <w:rPr>
                <w:rtl/>
              </w:rPr>
            </w:pPr>
            <w:proofErr w:type="spellStart"/>
            <w:r>
              <w:t>Temeria</w:t>
            </w:r>
            <w:proofErr w:type="spellEnd"/>
          </w:p>
        </w:tc>
      </w:tr>
      <w:tr w:rsidR="006D07CD" w14:paraId="17FFC317" w14:textId="77777777" w:rsidTr="00240482">
        <w:tc>
          <w:tcPr>
            <w:tcW w:w="2337" w:type="dxa"/>
          </w:tcPr>
          <w:p w14:paraId="5C970A71" w14:textId="77777777" w:rsidR="006D07CD" w:rsidRDefault="006D07CD" w:rsidP="00240482">
            <w:pPr>
              <w:rPr>
                <w:rtl/>
              </w:rPr>
            </w:pPr>
            <w:r>
              <w:t>3</w:t>
            </w:r>
          </w:p>
        </w:tc>
        <w:tc>
          <w:tcPr>
            <w:tcW w:w="2337" w:type="dxa"/>
          </w:tcPr>
          <w:p w14:paraId="2978712F" w14:textId="77777777" w:rsidR="006D07CD" w:rsidRDefault="006D07CD" w:rsidP="00240482">
            <w:pPr>
              <w:rPr>
                <w:rtl/>
              </w:rPr>
            </w:pPr>
            <w:r>
              <w:t>500</w:t>
            </w:r>
          </w:p>
        </w:tc>
        <w:tc>
          <w:tcPr>
            <w:tcW w:w="2338" w:type="dxa"/>
          </w:tcPr>
          <w:p w14:paraId="0C9AF3A4" w14:textId="77777777" w:rsidR="006D07CD" w:rsidRDefault="006D07CD" w:rsidP="00240482">
            <w:pPr>
              <w:rPr>
                <w:rtl/>
              </w:rPr>
            </w:pPr>
            <w:r>
              <w:t>1500</w:t>
            </w:r>
          </w:p>
        </w:tc>
        <w:tc>
          <w:tcPr>
            <w:tcW w:w="2338" w:type="dxa"/>
          </w:tcPr>
          <w:p w14:paraId="2F818CB5" w14:textId="77777777" w:rsidR="006D07CD" w:rsidRDefault="006D07CD" w:rsidP="00240482">
            <w:pPr>
              <w:rPr>
                <w:rtl/>
              </w:rPr>
            </w:pPr>
            <w:proofErr w:type="spellStart"/>
            <w:r>
              <w:t>Redania</w:t>
            </w:r>
            <w:proofErr w:type="spellEnd"/>
          </w:p>
        </w:tc>
      </w:tr>
      <w:tr w:rsidR="006D07CD" w14:paraId="60B8A4B4" w14:textId="77777777" w:rsidTr="00240482">
        <w:tc>
          <w:tcPr>
            <w:tcW w:w="2337" w:type="dxa"/>
          </w:tcPr>
          <w:p w14:paraId="49EBF9D5" w14:textId="77777777" w:rsidR="006D07CD" w:rsidRDefault="006D07CD" w:rsidP="00240482">
            <w:pPr>
              <w:rPr>
                <w:rtl/>
              </w:rPr>
            </w:pPr>
            <w:r>
              <w:t>7</w:t>
            </w:r>
          </w:p>
        </w:tc>
        <w:tc>
          <w:tcPr>
            <w:tcW w:w="2337" w:type="dxa"/>
          </w:tcPr>
          <w:p w14:paraId="7CDC4E38" w14:textId="77777777" w:rsidR="006D07CD" w:rsidRDefault="006D07CD" w:rsidP="00240482">
            <w:pPr>
              <w:rPr>
                <w:rtl/>
              </w:rPr>
            </w:pPr>
            <w:r>
              <w:t>100</w:t>
            </w:r>
          </w:p>
        </w:tc>
        <w:tc>
          <w:tcPr>
            <w:tcW w:w="2338" w:type="dxa"/>
          </w:tcPr>
          <w:p w14:paraId="2AB1C57D" w14:textId="77777777" w:rsidR="006D07CD" w:rsidRDefault="006D07CD" w:rsidP="00240482">
            <w:pPr>
              <w:rPr>
                <w:rtl/>
              </w:rPr>
            </w:pPr>
            <w:r>
              <w:t>500</w:t>
            </w:r>
          </w:p>
        </w:tc>
        <w:tc>
          <w:tcPr>
            <w:tcW w:w="2338" w:type="dxa"/>
          </w:tcPr>
          <w:p w14:paraId="00F20BBB" w14:textId="77777777" w:rsidR="006D07CD" w:rsidRDefault="006D07CD" w:rsidP="00240482">
            <w:pPr>
              <w:rPr>
                <w:rtl/>
              </w:rPr>
            </w:pPr>
            <w:proofErr w:type="spellStart"/>
            <w:r>
              <w:t>Kaedwen</w:t>
            </w:r>
            <w:proofErr w:type="spellEnd"/>
          </w:p>
        </w:tc>
      </w:tr>
      <w:tr w:rsidR="006D07CD" w14:paraId="27B70AAB" w14:textId="77777777" w:rsidTr="00240482">
        <w:tc>
          <w:tcPr>
            <w:tcW w:w="2337" w:type="dxa"/>
          </w:tcPr>
          <w:p w14:paraId="269367D5" w14:textId="77777777" w:rsidR="006D07CD" w:rsidRDefault="006D07CD" w:rsidP="00240482">
            <w:pPr>
              <w:rPr>
                <w:rtl/>
              </w:rPr>
            </w:pPr>
            <w:r>
              <w:t>3</w:t>
            </w:r>
          </w:p>
        </w:tc>
        <w:tc>
          <w:tcPr>
            <w:tcW w:w="2337" w:type="dxa"/>
          </w:tcPr>
          <w:p w14:paraId="00031E8A" w14:textId="77777777" w:rsidR="006D07CD" w:rsidRDefault="006D07CD" w:rsidP="00240482">
            <w:pPr>
              <w:rPr>
                <w:rtl/>
              </w:rPr>
            </w:pPr>
            <w:r>
              <w:t>2000</w:t>
            </w:r>
          </w:p>
        </w:tc>
        <w:tc>
          <w:tcPr>
            <w:tcW w:w="2338" w:type="dxa"/>
          </w:tcPr>
          <w:p w14:paraId="12B7448A" w14:textId="77777777" w:rsidR="006D07CD" w:rsidRDefault="006D07CD" w:rsidP="00240482">
            <w:pPr>
              <w:rPr>
                <w:rtl/>
              </w:rPr>
            </w:pPr>
            <w:r>
              <w:t>2500</w:t>
            </w:r>
          </w:p>
        </w:tc>
        <w:tc>
          <w:tcPr>
            <w:tcW w:w="2338" w:type="dxa"/>
          </w:tcPr>
          <w:p w14:paraId="1BCD22A6" w14:textId="77777777" w:rsidR="006D07CD" w:rsidRDefault="006D07CD" w:rsidP="00240482">
            <w:pPr>
              <w:rPr>
                <w:rtl/>
              </w:rPr>
            </w:pPr>
            <w:r>
              <w:t>Cintra</w:t>
            </w:r>
          </w:p>
        </w:tc>
      </w:tr>
    </w:tbl>
    <w:p w14:paraId="34210179" w14:textId="77777777" w:rsidR="006D07CD" w:rsidRPr="009C244C" w:rsidRDefault="006D07CD" w:rsidP="006D07CD">
      <w:pPr>
        <w:pStyle w:val="ListParagraph"/>
        <w:bidi/>
      </w:pPr>
      <w:r>
        <w:rPr>
          <w:rtl/>
        </w:rPr>
        <w:br/>
      </w:r>
    </w:p>
    <w:p w14:paraId="71425BC1" w14:textId="77777777" w:rsidR="006D07CD" w:rsidRDefault="006D07CD" w:rsidP="006D07CD">
      <w:pPr>
        <w:pStyle w:val="ListParagraph"/>
        <w:numPr>
          <w:ilvl w:val="0"/>
          <w:numId w:val="3"/>
        </w:numPr>
        <w:bidi/>
      </w:pPr>
      <w:r>
        <w:rPr>
          <w:rFonts w:hint="cs"/>
          <w:rtl/>
        </w:rPr>
        <w:t>ממשו את הפונקציה:</w:t>
      </w:r>
      <w:r>
        <w:rPr>
          <w:rtl/>
        </w:rPr>
        <w:br/>
      </w:r>
      <w:proofErr w:type="spellStart"/>
      <w:r w:rsidRPr="003F0D70">
        <w:rPr>
          <w:b/>
          <w:bCs/>
        </w:rPr>
        <w:t>read_</w:t>
      </w:r>
      <w:r>
        <w:rPr>
          <w:b/>
          <w:bCs/>
        </w:rPr>
        <w:t>missions_file</w:t>
      </w:r>
      <w:proofErr w:type="spellEnd"/>
      <w:r w:rsidRPr="003F0D70">
        <w:rPr>
          <w:b/>
          <w:bCs/>
        </w:rPr>
        <w:t>(</w:t>
      </w:r>
      <w:proofErr w:type="spellStart"/>
      <w:r w:rsidRPr="003F0D70">
        <w:rPr>
          <w:b/>
          <w:bCs/>
        </w:rPr>
        <w:t>file_name</w:t>
      </w:r>
      <w:proofErr w:type="spellEnd"/>
      <w:r w:rsidRPr="003F0D70">
        <w:rPr>
          <w:b/>
          <w:bCs/>
        </w:rPr>
        <w:t>)</w:t>
      </w:r>
    </w:p>
    <w:p w14:paraId="19C6E6AD" w14:textId="77777777" w:rsidR="006D07CD" w:rsidRDefault="006D07CD" w:rsidP="006D07CD">
      <w:pPr>
        <w:pStyle w:val="ListParagraph"/>
        <w:numPr>
          <w:ilvl w:val="1"/>
          <w:numId w:val="3"/>
        </w:numPr>
        <w:bidi/>
      </w:pPr>
      <w:r>
        <w:rPr>
          <w:rFonts w:hint="cs"/>
          <w:rtl/>
        </w:rPr>
        <w:t>הפונקציה מקבלת את שמו של קובץ המידע כפי שהוגדר לעיל</w:t>
      </w:r>
      <w:r>
        <w:t xml:space="preserve"> </w:t>
      </w:r>
      <w:r>
        <w:rPr>
          <w:rFonts w:hint="cs"/>
          <w:rtl/>
        </w:rPr>
        <w:t xml:space="preserve"> (מחרוזת)</w:t>
      </w:r>
    </w:p>
    <w:p w14:paraId="7E8C37C3" w14:textId="77777777" w:rsidR="006D07CD" w:rsidRDefault="006D07CD" w:rsidP="006D07CD">
      <w:pPr>
        <w:pStyle w:val="ListParagraph"/>
        <w:numPr>
          <w:ilvl w:val="1"/>
          <w:numId w:val="3"/>
        </w:numPr>
        <w:bidi/>
      </w:pPr>
      <w:r>
        <w:rPr>
          <w:rFonts w:hint="cs"/>
          <w:rtl/>
        </w:rPr>
        <w:t xml:space="preserve">הפונקציה תבנה </w:t>
      </w:r>
      <w:proofErr w:type="spellStart"/>
      <w:r>
        <w:t>dataframe</w:t>
      </w:r>
      <w:proofErr w:type="spellEnd"/>
      <w:r>
        <w:rPr>
          <w:rFonts w:hint="cs"/>
          <w:rtl/>
        </w:rPr>
        <w:t xml:space="preserve"> של החבילה </w:t>
      </w:r>
      <w:r w:rsidRPr="00BD4BB5">
        <w:rPr>
          <w:b/>
          <w:bCs/>
        </w:rPr>
        <w:t>pandas</w:t>
      </w:r>
      <w:r>
        <w:rPr>
          <w:rFonts w:hint="cs"/>
          <w:rtl/>
        </w:rPr>
        <w:t xml:space="preserve"> כך ש: </w:t>
      </w:r>
    </w:p>
    <w:p w14:paraId="64442787" w14:textId="77777777" w:rsidR="006D07CD" w:rsidRDefault="006D07CD" w:rsidP="006D07CD">
      <w:pPr>
        <w:pStyle w:val="ListParagraph"/>
        <w:numPr>
          <w:ilvl w:val="2"/>
          <w:numId w:val="3"/>
        </w:numPr>
        <w:bidi/>
      </w:pPr>
      <w:r>
        <w:rPr>
          <w:rFonts w:hint="cs"/>
          <w:rtl/>
        </w:rPr>
        <w:t xml:space="preserve">הטבלה בעלת 3 עמודות: </w:t>
      </w:r>
      <w:r>
        <w:t>Bounty, Expenses, Duration</w:t>
      </w:r>
      <w:r>
        <w:rPr>
          <w:rFonts w:hint="cs"/>
          <w:rtl/>
        </w:rPr>
        <w:t>.</w:t>
      </w:r>
    </w:p>
    <w:p w14:paraId="25AD5144" w14:textId="77777777" w:rsidR="006D07CD" w:rsidRDefault="006D07CD" w:rsidP="006D07CD">
      <w:pPr>
        <w:pStyle w:val="ListParagraph"/>
        <w:numPr>
          <w:ilvl w:val="2"/>
          <w:numId w:val="3"/>
        </w:numPr>
        <w:bidi/>
      </w:pPr>
      <w:r>
        <w:rPr>
          <w:rFonts w:hint="cs"/>
          <w:rtl/>
        </w:rPr>
        <w:t>שורות הטבלה בעלות שמות הממלכות, כלומר ה</w:t>
      </w:r>
      <w:r>
        <w:t>index</w:t>
      </w:r>
      <w:r>
        <w:rPr>
          <w:rFonts w:hint="cs"/>
          <w:rtl/>
        </w:rPr>
        <w:t xml:space="preserve"> של הטבלה הוא לפי </w:t>
      </w:r>
      <w:r>
        <w:t>Kingdom</w:t>
      </w:r>
      <w:r>
        <w:rPr>
          <w:rFonts w:hint="cs"/>
          <w:rtl/>
        </w:rPr>
        <w:t>.</w:t>
      </w:r>
    </w:p>
    <w:p w14:paraId="051374C6" w14:textId="503D033A" w:rsidR="006D07CD" w:rsidRDefault="006D07CD" w:rsidP="003F1D3D">
      <w:pPr>
        <w:pStyle w:val="ListParagraph"/>
        <w:numPr>
          <w:ilvl w:val="1"/>
          <w:numId w:val="3"/>
        </w:numPr>
        <w:bidi/>
      </w:pPr>
      <w:r>
        <w:rPr>
          <w:rFonts w:hint="cs"/>
          <w:rtl/>
        </w:rPr>
        <w:t xml:space="preserve">במקרה של </w:t>
      </w:r>
      <w:r>
        <w:rPr>
          <w:rFonts w:hint="cs"/>
          <w:b/>
          <w:bCs/>
          <w:rtl/>
        </w:rPr>
        <w:t xml:space="preserve">שגיאת </w:t>
      </w:r>
      <w:r>
        <w:rPr>
          <w:rFonts w:hint="cs"/>
          <w:b/>
          <w:bCs/>
        </w:rPr>
        <w:t>IO</w:t>
      </w:r>
      <w:r>
        <w:rPr>
          <w:rFonts w:hint="cs"/>
          <w:rtl/>
        </w:rPr>
        <w:t xml:space="preserve">, יש </w:t>
      </w:r>
      <w:r w:rsidR="003F1D3D">
        <w:rPr>
          <w:rFonts w:hint="cs"/>
          <w:rtl/>
        </w:rPr>
        <w:t xml:space="preserve">לתפוס את השגיאה ולהעלות שגיאת </w:t>
      </w:r>
      <w:r w:rsidR="003F1D3D">
        <w:t>IO</w:t>
      </w:r>
      <w:r>
        <w:rPr>
          <w:rFonts w:hint="cs"/>
          <w:rtl/>
        </w:rPr>
        <w:t xml:space="preserve"> עם הכיתוב</w:t>
      </w:r>
      <w:r w:rsidR="00091B2E">
        <w:rPr>
          <w:rtl/>
        </w:rPr>
        <w:br/>
      </w:r>
      <w:r>
        <w:rPr>
          <w:rFonts w:hint="cs"/>
          <w:rtl/>
        </w:rPr>
        <w:t xml:space="preserve"> "</w:t>
      </w:r>
      <w:r>
        <w:t>An IO error occurred</w:t>
      </w:r>
      <w:r>
        <w:rPr>
          <w:rFonts w:hint="cs"/>
          <w:rtl/>
        </w:rPr>
        <w:t>" (ראו דוגמת הרצה בעמוד הבא).</w:t>
      </w:r>
    </w:p>
    <w:p w14:paraId="567385F4" w14:textId="77777777" w:rsidR="006D07CD" w:rsidRDefault="006D07CD" w:rsidP="006D07CD">
      <w:pPr>
        <w:pStyle w:val="ListParagraph"/>
        <w:numPr>
          <w:ilvl w:val="1"/>
          <w:numId w:val="3"/>
        </w:numPr>
        <w:bidi/>
      </w:pPr>
      <w:r>
        <w:rPr>
          <w:rFonts w:hint="cs"/>
          <w:rtl/>
        </w:rPr>
        <w:t>ניתן להניח כי אם ניתן שם קובץ קיים, ערכיו יהיו תקינים ומכילים לפחות שורת משימות אחת (ושורת כותרות לעמודות).</w:t>
      </w:r>
    </w:p>
    <w:p w14:paraId="28E6BA0F" w14:textId="77777777" w:rsidR="006D07CD" w:rsidRDefault="006D07CD" w:rsidP="006D07CD">
      <w:pPr>
        <w:pStyle w:val="ListParagraph"/>
        <w:numPr>
          <w:ilvl w:val="1"/>
          <w:numId w:val="3"/>
        </w:numPr>
        <w:bidi/>
        <w:rPr>
          <w:rtl/>
        </w:rPr>
      </w:pPr>
      <w:r>
        <w:rPr>
          <w:rFonts w:hint="cs"/>
          <w:rtl/>
        </w:rPr>
        <w:t xml:space="preserve">רמז: ניתן (אך לא חייבים) להיעזר בפקודה </w:t>
      </w:r>
      <w:proofErr w:type="spellStart"/>
      <w:r>
        <w:t>pd.read_csv</w:t>
      </w:r>
      <w:proofErr w:type="spellEnd"/>
      <w:r>
        <w:rPr>
          <w:rFonts w:hint="cs"/>
          <w:rtl/>
        </w:rPr>
        <w:t xml:space="preserve"> על מנת לטעון את הקובץ לטבלה של </w:t>
      </w:r>
      <w:r>
        <w:t>pandas</w:t>
      </w:r>
      <w:r>
        <w:rPr>
          <w:rFonts w:hint="cs"/>
          <w:rtl/>
        </w:rPr>
        <w:t>. הסתכלו בתיעוד הפונקציה באינטרנט בכדי להעביר את הארגומנטים המתאימים להשלמת השאלה.</w:t>
      </w:r>
    </w:p>
    <w:p w14:paraId="367C91D0" w14:textId="77777777" w:rsidR="006D07CD" w:rsidRDefault="006D07CD" w:rsidP="006D07CD">
      <w:r>
        <w:rPr>
          <w:rtl/>
        </w:rPr>
        <w:br w:type="page"/>
      </w:r>
    </w:p>
    <w:p w14:paraId="3B2A4A2A" w14:textId="606BFCAE" w:rsidR="006E4001" w:rsidRPr="006E4001" w:rsidRDefault="008B1A4E" w:rsidP="008B1A4E">
      <w:pPr>
        <w:pStyle w:val="ListParagraph"/>
        <w:numPr>
          <w:ilvl w:val="0"/>
          <w:numId w:val="3"/>
        </w:numPr>
        <w:bidi/>
        <w:rPr>
          <w:b/>
          <w:bCs/>
        </w:rPr>
      </w:pPr>
      <w:r>
        <w:rPr>
          <w:rFonts w:hint="cs"/>
          <w:rtl/>
        </w:rPr>
        <w:lastRenderedPageBreak/>
        <w:t>ממשו את הפונקציה</w:t>
      </w:r>
      <w:r w:rsidR="006E4001">
        <w:t>:</w:t>
      </w:r>
    </w:p>
    <w:p w14:paraId="7B48A3C4" w14:textId="292CEA6E" w:rsidR="008B1A4E" w:rsidRPr="008B1A4E" w:rsidRDefault="008B1A4E" w:rsidP="006E4001">
      <w:pPr>
        <w:pStyle w:val="ListParagraph"/>
        <w:bidi/>
        <w:rPr>
          <w:b/>
          <w:bCs/>
        </w:rPr>
      </w:pPr>
      <w:r>
        <w:rPr>
          <w:rFonts w:hint="cs"/>
          <w:rtl/>
        </w:rPr>
        <w:t xml:space="preserve"> </w:t>
      </w:r>
      <w:proofErr w:type="spellStart"/>
      <w:r w:rsidRPr="00733A05">
        <w:rPr>
          <w:b/>
          <w:bCs/>
        </w:rPr>
        <w:t>add_daily_gain_col</w:t>
      </w:r>
      <w:proofErr w:type="spellEnd"/>
      <w:r w:rsidRPr="00733A05">
        <w:rPr>
          <w:b/>
          <w:bCs/>
        </w:rPr>
        <w:t>(bounties)</w:t>
      </w:r>
      <w:r w:rsidRPr="00733A05">
        <w:rPr>
          <w:rFonts w:hint="cs"/>
          <w:b/>
          <w:bCs/>
          <w:rtl/>
        </w:rPr>
        <w:t xml:space="preserve"> </w:t>
      </w:r>
    </w:p>
    <w:p w14:paraId="7D25182A" w14:textId="77777777" w:rsidR="008B1A4E" w:rsidRDefault="008B1A4E" w:rsidP="008B1A4E">
      <w:pPr>
        <w:pStyle w:val="ListParagraph"/>
        <w:numPr>
          <w:ilvl w:val="1"/>
          <w:numId w:val="3"/>
        </w:numPr>
        <w:bidi/>
      </w:pPr>
      <w:r>
        <w:rPr>
          <w:rFonts w:hint="cs"/>
          <w:rtl/>
        </w:rPr>
        <w:t xml:space="preserve">קלט הפונקציה הינו טבלת </w:t>
      </w:r>
      <w:r>
        <w:t>pandas</w:t>
      </w:r>
      <w:r>
        <w:rPr>
          <w:rFonts w:hint="cs"/>
          <w:rtl/>
        </w:rPr>
        <w:t xml:space="preserve"> המייצג את טבלת המשימות כפי שיוחזר בסעיף א'. </w:t>
      </w:r>
    </w:p>
    <w:p w14:paraId="60A528EB" w14:textId="29C98DBB" w:rsidR="008B1A4E" w:rsidRDefault="008B1A4E" w:rsidP="008B1A4E">
      <w:pPr>
        <w:pStyle w:val="ListParagraph"/>
        <w:numPr>
          <w:ilvl w:val="1"/>
          <w:numId w:val="3"/>
        </w:numPr>
        <w:bidi/>
      </w:pPr>
      <w:r>
        <w:rPr>
          <w:rFonts w:hint="cs"/>
          <w:rtl/>
        </w:rPr>
        <w:t>על הפונקציה להוסיף עמודה המכילה את הרווח היומי הנקי בכל ממלכה.</w:t>
      </w:r>
      <w:r w:rsidR="006E4001">
        <w:t xml:space="preserve"> </w:t>
      </w:r>
      <w:r>
        <w:rPr>
          <w:rFonts w:hint="cs"/>
          <w:rtl/>
        </w:rPr>
        <w:t>רווח יומי נקי נמדד לפי תגמול בניקוי ההוצאות חלקי מספר הימים שלוקח לבצעה.</w:t>
      </w:r>
    </w:p>
    <w:p w14:paraId="3B1FAE44" w14:textId="77777777" w:rsidR="008B1A4E" w:rsidRPr="009249A9" w:rsidRDefault="008B1A4E" w:rsidP="008B1A4E">
      <w:pPr>
        <w:pStyle w:val="ListParagraph"/>
        <w:numPr>
          <w:ilvl w:val="1"/>
          <w:numId w:val="3"/>
        </w:numPr>
        <w:bidi/>
        <w:rPr>
          <w:b/>
          <w:bCs/>
        </w:rPr>
      </w:pPr>
      <w:r w:rsidRPr="009249A9">
        <w:rPr>
          <w:rFonts w:hint="cs"/>
          <w:b/>
          <w:bCs/>
          <w:rtl/>
        </w:rPr>
        <w:t>לדוגמא:</w:t>
      </w:r>
      <w:r>
        <w:rPr>
          <w:rFonts w:hint="cs"/>
          <w:b/>
          <w:bCs/>
          <w:rtl/>
        </w:rPr>
        <w:t xml:space="preserve"> </w:t>
      </w:r>
      <w:r>
        <w:rPr>
          <w:rFonts w:hint="cs"/>
          <w:rtl/>
        </w:rPr>
        <w:t xml:space="preserve">בהינתן מערך כפי שמופיעה בטבלה לעיל, כדאיות המשימה בממלכת </w:t>
      </w:r>
      <w:proofErr w:type="spellStart"/>
      <w:r>
        <w:t>Temeria</w:t>
      </w:r>
      <w:proofErr w:type="spellEnd"/>
      <w:r>
        <w:rPr>
          <w:rFonts w:hint="cs"/>
          <w:rtl/>
        </w:rPr>
        <w:t xml:space="preserve"> הינה </w:t>
      </w:r>
      <w:r>
        <w:t>150</w:t>
      </w:r>
      <w:r>
        <w:rPr>
          <w:rFonts w:hint="cs"/>
          <w:rtl/>
        </w:rPr>
        <w:t xml:space="preserve"> מכיוון ש-</w:t>
      </w:r>
      <m:oMath>
        <m:f>
          <m:fPr>
            <m:ctrlPr>
              <w:rPr>
                <w:rFonts w:ascii="Cambria Math" w:hAnsi="Cambria Math"/>
                <w:i/>
              </w:rPr>
            </m:ctrlPr>
          </m:fPr>
          <m:num>
            <m:r>
              <w:rPr>
                <w:rFonts w:ascii="Cambria Math" w:hAnsi="Cambria Math"/>
              </w:rPr>
              <m:t>1000-250</m:t>
            </m:r>
          </m:num>
          <m:den>
            <m:r>
              <w:rPr>
                <w:rFonts w:ascii="Cambria Math" w:hAnsi="Cambria Math"/>
              </w:rPr>
              <m:t>5</m:t>
            </m:r>
          </m:den>
        </m:f>
        <m:r>
          <w:rPr>
            <w:rFonts w:ascii="Cambria Math" w:hAnsi="Cambria Math"/>
          </w:rPr>
          <m:t>=150</m:t>
        </m:r>
      </m:oMath>
    </w:p>
    <w:p w14:paraId="18B0ECBC" w14:textId="77777777" w:rsidR="00733A05" w:rsidRDefault="008B1A4E" w:rsidP="008B1A4E">
      <w:pPr>
        <w:pStyle w:val="ListParagraph"/>
        <w:numPr>
          <w:ilvl w:val="1"/>
          <w:numId w:val="3"/>
        </w:numPr>
        <w:bidi/>
        <w:rPr>
          <w:b/>
          <w:bCs/>
        </w:rPr>
      </w:pPr>
      <w:r>
        <w:rPr>
          <w:rFonts w:hint="cs"/>
          <w:rtl/>
        </w:rPr>
        <w:t>העמודה החדשה תיקרא "</w:t>
      </w:r>
      <w:r>
        <w:t>Daily gain</w:t>
      </w:r>
      <w:r>
        <w:rPr>
          <w:rFonts w:hint="cs"/>
          <w:rtl/>
        </w:rPr>
        <w:t>"</w:t>
      </w:r>
    </w:p>
    <w:p w14:paraId="5AA6B458" w14:textId="77777777" w:rsidR="00A36B9E" w:rsidRDefault="00733A05" w:rsidP="00733A05">
      <w:pPr>
        <w:pStyle w:val="ListParagraph"/>
        <w:numPr>
          <w:ilvl w:val="1"/>
          <w:numId w:val="3"/>
        </w:numPr>
        <w:bidi/>
        <w:rPr>
          <w:b/>
          <w:bCs/>
        </w:rPr>
      </w:pPr>
      <w:r>
        <w:rPr>
          <w:rFonts w:hint="cs"/>
          <w:b/>
          <w:bCs/>
          <w:rtl/>
        </w:rPr>
        <w:t>הפונקציה לא צריכה להחזיר כלום</w:t>
      </w:r>
    </w:p>
    <w:p w14:paraId="412CE42D" w14:textId="77777777" w:rsidR="00A36B9E" w:rsidRDefault="00A36B9E" w:rsidP="00A36B9E">
      <w:pPr>
        <w:bidi/>
        <w:rPr>
          <w:b/>
          <w:bCs/>
          <w:rtl/>
        </w:rPr>
      </w:pPr>
    </w:p>
    <w:p w14:paraId="470EAE1B" w14:textId="5EDC448B" w:rsidR="006D07CD" w:rsidRPr="00A36B9E" w:rsidRDefault="00A36B9E" w:rsidP="00A36B9E">
      <w:pPr>
        <w:bidi/>
        <w:rPr>
          <w:b/>
          <w:bCs/>
        </w:rPr>
      </w:pPr>
      <w:r>
        <w:rPr>
          <w:rFonts w:hint="cs"/>
          <w:b/>
          <w:bCs/>
          <w:rtl/>
        </w:rPr>
        <w:t xml:space="preserve">בכל הסעיפים הבאים הקלט לפונקציה </w:t>
      </w:r>
      <w:r w:rsidRPr="00A36B9E">
        <w:rPr>
          <w:rFonts w:hint="cs"/>
          <w:b/>
          <w:bCs/>
          <w:rtl/>
        </w:rPr>
        <w:t xml:space="preserve">הינו טבלת </w:t>
      </w:r>
      <w:r w:rsidRPr="00A36B9E">
        <w:rPr>
          <w:b/>
          <w:bCs/>
        </w:rPr>
        <w:t>pandas</w:t>
      </w:r>
      <w:r w:rsidRPr="00A36B9E">
        <w:rPr>
          <w:rFonts w:hint="cs"/>
          <w:b/>
          <w:bCs/>
          <w:rtl/>
        </w:rPr>
        <w:t xml:space="preserve"> המייצג את טבלת המשימות כפי ש</w:t>
      </w:r>
      <w:r w:rsidR="00815C26">
        <w:rPr>
          <w:rFonts w:hint="cs"/>
          <w:b/>
          <w:bCs/>
          <w:rtl/>
        </w:rPr>
        <w:t>ת</w:t>
      </w:r>
      <w:r w:rsidRPr="00A36B9E">
        <w:rPr>
          <w:rFonts w:hint="cs"/>
          <w:b/>
          <w:bCs/>
          <w:rtl/>
        </w:rPr>
        <w:t>וחזר בסעיף א'</w:t>
      </w:r>
      <w:r>
        <w:rPr>
          <w:rFonts w:hint="cs"/>
          <w:b/>
          <w:bCs/>
          <w:rtl/>
        </w:rPr>
        <w:t>.</w:t>
      </w:r>
      <w:r w:rsidR="006D07CD" w:rsidRPr="00A36B9E">
        <w:rPr>
          <w:b/>
          <w:bCs/>
        </w:rPr>
        <w:br/>
      </w:r>
    </w:p>
    <w:p w14:paraId="0154856F" w14:textId="77777777" w:rsidR="006E4001" w:rsidRDefault="006E4001" w:rsidP="006E4001">
      <w:pPr>
        <w:pStyle w:val="ListParagraph"/>
        <w:numPr>
          <w:ilvl w:val="0"/>
          <w:numId w:val="3"/>
        </w:numPr>
        <w:bidi/>
      </w:pPr>
      <w:r>
        <w:rPr>
          <w:rFonts w:hint="cs"/>
          <w:rtl/>
        </w:rPr>
        <w:t>ממשו את הפונקציה:</w:t>
      </w:r>
      <w:r>
        <w:rPr>
          <w:rtl/>
        </w:rPr>
        <w:br/>
      </w:r>
      <w:proofErr w:type="spellStart"/>
      <w:r w:rsidRPr="003F0D70">
        <w:rPr>
          <w:b/>
          <w:bCs/>
        </w:rPr>
        <w:t>sum_rewards</w:t>
      </w:r>
      <w:proofErr w:type="spellEnd"/>
      <w:r w:rsidRPr="003F0D70">
        <w:rPr>
          <w:b/>
          <w:bCs/>
        </w:rPr>
        <w:t>(bounties)</w:t>
      </w:r>
    </w:p>
    <w:p w14:paraId="78F99AEE" w14:textId="77777777" w:rsidR="006E4001" w:rsidRDefault="006E4001" w:rsidP="006E4001">
      <w:pPr>
        <w:pStyle w:val="ListParagraph"/>
        <w:numPr>
          <w:ilvl w:val="1"/>
          <w:numId w:val="3"/>
        </w:numPr>
        <w:bidi/>
      </w:pPr>
      <w:r>
        <w:rPr>
          <w:rFonts w:hint="cs"/>
          <w:rtl/>
        </w:rPr>
        <w:t xml:space="preserve">על הפונקציה לחשב ולהחזיר את סכום הכסף שגראלט יקבל אם יבצע את </w:t>
      </w:r>
      <w:r w:rsidRPr="003F0D70">
        <w:rPr>
          <w:rFonts w:hint="cs"/>
          <w:b/>
          <w:bCs/>
          <w:u w:val="single"/>
          <w:rtl/>
        </w:rPr>
        <w:t>כלל</w:t>
      </w:r>
      <w:r>
        <w:rPr>
          <w:rFonts w:hint="cs"/>
          <w:rtl/>
        </w:rPr>
        <w:t xml:space="preserve"> המשימות </w:t>
      </w:r>
      <w:r w:rsidRPr="003F0D70">
        <w:rPr>
          <w:rFonts w:hint="cs"/>
          <w:b/>
          <w:bCs/>
          <w:u w:val="single"/>
          <w:rtl/>
        </w:rPr>
        <w:t>בניקוי</w:t>
      </w:r>
      <w:r>
        <w:rPr>
          <w:rFonts w:hint="cs"/>
          <w:rtl/>
        </w:rPr>
        <w:t xml:space="preserve"> הוצאות המסע. </w:t>
      </w:r>
    </w:p>
    <w:p w14:paraId="1AB9A3BF" w14:textId="77777777" w:rsidR="006E4001" w:rsidRDefault="006E4001" w:rsidP="006E4001">
      <w:pPr>
        <w:pStyle w:val="ListParagraph"/>
        <w:numPr>
          <w:ilvl w:val="1"/>
          <w:numId w:val="3"/>
        </w:numPr>
        <w:bidi/>
      </w:pPr>
      <w:r>
        <w:rPr>
          <w:rFonts w:hint="cs"/>
          <w:rtl/>
        </w:rPr>
        <w:t>ניתן להניח כי הגמול ממשימה גדול מהוצאות המסע למשימה.</w:t>
      </w:r>
    </w:p>
    <w:p w14:paraId="5ECB9B3F" w14:textId="77777777" w:rsidR="006E4001" w:rsidRDefault="006E4001" w:rsidP="006E4001">
      <w:pPr>
        <w:pStyle w:val="ListParagraph"/>
        <w:numPr>
          <w:ilvl w:val="1"/>
          <w:numId w:val="3"/>
        </w:numPr>
        <w:bidi/>
      </w:pPr>
      <w:r>
        <w:rPr>
          <w:rFonts w:hint="cs"/>
          <w:rtl/>
        </w:rPr>
        <w:t xml:space="preserve">לדוגמא, אם יבצע משימה בממלכת </w:t>
      </w:r>
      <w:proofErr w:type="spellStart"/>
      <w:r>
        <w:t>Kaedwen</w:t>
      </w:r>
      <w:proofErr w:type="spellEnd"/>
      <w:r>
        <w:rPr>
          <w:rFonts w:hint="cs"/>
          <w:rtl/>
        </w:rPr>
        <w:t>, גראלט ירוויח 500, אך יאבד 100 על הוצאות מסע. בסה"כ ירוויח 400.</w:t>
      </w:r>
    </w:p>
    <w:p w14:paraId="0C38FD27" w14:textId="369F2AEB" w:rsidR="006E4001" w:rsidRDefault="006E4001" w:rsidP="006E4001">
      <w:pPr>
        <w:pStyle w:val="ListParagraph"/>
        <w:numPr>
          <w:ilvl w:val="1"/>
          <w:numId w:val="3"/>
        </w:numPr>
        <w:bidi/>
        <w:rPr>
          <w:b/>
          <w:bCs/>
        </w:rPr>
      </w:pPr>
      <w:r w:rsidRPr="008B1A4E">
        <w:rPr>
          <w:rFonts w:hint="cs"/>
          <w:b/>
          <w:bCs/>
          <w:rtl/>
        </w:rPr>
        <w:t>אין להשתמש בלולאות ויש לכתוב את גוף הפונקציה בשורה אחת.</w:t>
      </w:r>
    </w:p>
    <w:p w14:paraId="133E377D" w14:textId="77777777" w:rsidR="006E4001" w:rsidRPr="006E4001" w:rsidRDefault="006E4001" w:rsidP="006E4001">
      <w:pPr>
        <w:pStyle w:val="ListParagraph"/>
        <w:bidi/>
        <w:ind w:left="1440"/>
        <w:rPr>
          <w:b/>
          <w:bCs/>
        </w:rPr>
      </w:pPr>
    </w:p>
    <w:p w14:paraId="193A2671" w14:textId="0849A197" w:rsidR="006D07CD" w:rsidRDefault="006D07CD" w:rsidP="006D07CD">
      <w:pPr>
        <w:pStyle w:val="ListParagraph"/>
        <w:numPr>
          <w:ilvl w:val="0"/>
          <w:numId w:val="3"/>
        </w:numPr>
        <w:bidi/>
      </w:pPr>
      <w:r>
        <w:rPr>
          <w:rFonts w:hint="cs"/>
          <w:rtl/>
        </w:rPr>
        <w:t>ממשו את הפונקציה:</w:t>
      </w:r>
      <w:r>
        <w:rPr>
          <w:rtl/>
        </w:rPr>
        <w:br/>
      </w:r>
      <w:proofErr w:type="spellStart"/>
      <w:r w:rsidRPr="003F0D70">
        <w:rPr>
          <w:b/>
          <w:bCs/>
        </w:rPr>
        <w:t>find_best_</w:t>
      </w:r>
      <w:r>
        <w:rPr>
          <w:b/>
          <w:bCs/>
        </w:rPr>
        <w:t>kingdom</w:t>
      </w:r>
      <w:proofErr w:type="spellEnd"/>
      <w:r w:rsidRPr="003F0D70">
        <w:rPr>
          <w:b/>
          <w:bCs/>
        </w:rPr>
        <w:t>(bounties)</w:t>
      </w:r>
    </w:p>
    <w:p w14:paraId="71536076" w14:textId="29833C95" w:rsidR="006D07CD" w:rsidRDefault="006D07CD" w:rsidP="006D07CD">
      <w:pPr>
        <w:pStyle w:val="ListParagraph"/>
        <w:numPr>
          <w:ilvl w:val="1"/>
          <w:numId w:val="3"/>
        </w:numPr>
        <w:bidi/>
      </w:pPr>
      <w:r>
        <w:rPr>
          <w:rFonts w:hint="cs"/>
          <w:rtl/>
        </w:rPr>
        <w:t xml:space="preserve">על הפונקציה למצוא ולהחזיר את </w:t>
      </w:r>
      <w:r w:rsidRPr="009249A9">
        <w:rPr>
          <w:rFonts w:hint="cs"/>
          <w:b/>
          <w:bCs/>
          <w:rtl/>
        </w:rPr>
        <w:t>שם הממלכה</w:t>
      </w:r>
      <w:r>
        <w:rPr>
          <w:rFonts w:hint="cs"/>
          <w:rtl/>
        </w:rPr>
        <w:t xml:space="preserve"> הכדאית ביותר לגראלט. כדאיות משימה נמדדת לפי תגמול בניקוי ההוצאות חלקי מספר הימים שלוקח לבצעה</w:t>
      </w:r>
      <w:r w:rsidR="00733A05">
        <w:rPr>
          <w:rFonts w:hint="cs"/>
          <w:rtl/>
        </w:rPr>
        <w:t xml:space="preserve"> (כמו שתואר בסעיף </w:t>
      </w:r>
      <w:r w:rsidR="00ED5430">
        <w:rPr>
          <w:rFonts w:hint="cs"/>
          <w:rtl/>
        </w:rPr>
        <w:t>ב</w:t>
      </w:r>
      <w:r w:rsidR="00733A05">
        <w:rPr>
          <w:rFonts w:hint="cs"/>
          <w:rtl/>
        </w:rPr>
        <w:t>')</w:t>
      </w:r>
    </w:p>
    <w:p w14:paraId="2C1DD05C" w14:textId="05785E78" w:rsidR="006D07CD" w:rsidRDefault="006D07CD" w:rsidP="006D07CD">
      <w:pPr>
        <w:pStyle w:val="ListParagraph"/>
        <w:numPr>
          <w:ilvl w:val="1"/>
          <w:numId w:val="3"/>
        </w:numPr>
        <w:bidi/>
      </w:pPr>
      <w:r>
        <w:rPr>
          <w:rFonts w:hint="cs"/>
          <w:rtl/>
        </w:rPr>
        <w:t xml:space="preserve">ניתן להניח כי כל ממלכה מופיעה פעם אחת בלבד בקובץ וכי יש ממלכה </w:t>
      </w:r>
      <w:r w:rsidR="00A36B9E">
        <w:rPr>
          <w:rFonts w:hint="cs"/>
          <w:rtl/>
        </w:rPr>
        <w:t xml:space="preserve">הכי </w:t>
      </w:r>
      <w:r>
        <w:rPr>
          <w:rFonts w:hint="cs"/>
          <w:rtl/>
        </w:rPr>
        <w:t>כדאית אחת ויחידה.</w:t>
      </w:r>
    </w:p>
    <w:p w14:paraId="75CCD597" w14:textId="15949FDD" w:rsidR="00ED5430" w:rsidRPr="00ED5430" w:rsidRDefault="00ED5430" w:rsidP="00ED5430">
      <w:pPr>
        <w:pStyle w:val="ListParagraph"/>
        <w:numPr>
          <w:ilvl w:val="1"/>
          <w:numId w:val="3"/>
        </w:numPr>
        <w:bidi/>
        <w:rPr>
          <w:b/>
          <w:bCs/>
        </w:rPr>
      </w:pPr>
      <w:r w:rsidRPr="009249A9">
        <w:rPr>
          <w:rFonts w:hint="cs"/>
          <w:b/>
          <w:bCs/>
          <w:rtl/>
        </w:rPr>
        <w:t>לדוגמא:</w:t>
      </w:r>
      <w:r>
        <w:rPr>
          <w:rFonts w:hint="cs"/>
          <w:b/>
          <w:bCs/>
          <w:rtl/>
        </w:rPr>
        <w:t xml:space="preserve"> </w:t>
      </w:r>
      <w:r>
        <w:rPr>
          <w:rFonts w:hint="cs"/>
          <w:rtl/>
        </w:rPr>
        <w:t xml:space="preserve">בהינתן מערך כפי שמופיעה בטבלה לעיל, כדאיות המשימה בממלכת </w:t>
      </w:r>
      <w:proofErr w:type="spellStart"/>
      <w:r>
        <w:t>Temeria</w:t>
      </w:r>
      <w:proofErr w:type="spellEnd"/>
      <w:r>
        <w:rPr>
          <w:rFonts w:hint="cs"/>
          <w:rtl/>
        </w:rPr>
        <w:t xml:space="preserve"> הינה </w:t>
      </w:r>
      <w:r>
        <w:t>150</w:t>
      </w:r>
      <w:r>
        <w:rPr>
          <w:rFonts w:hint="cs"/>
          <w:rtl/>
        </w:rPr>
        <w:t xml:space="preserve"> מכיוון ש-</w:t>
      </w:r>
      <m:oMath>
        <m:f>
          <m:fPr>
            <m:ctrlPr>
              <w:rPr>
                <w:rFonts w:ascii="Cambria Math" w:hAnsi="Cambria Math"/>
                <w:i/>
              </w:rPr>
            </m:ctrlPr>
          </m:fPr>
          <m:num>
            <m:r>
              <w:rPr>
                <w:rFonts w:ascii="Cambria Math" w:hAnsi="Cambria Math"/>
              </w:rPr>
              <m:t>1000-250</m:t>
            </m:r>
          </m:num>
          <m:den>
            <m:r>
              <w:rPr>
                <w:rFonts w:ascii="Cambria Math" w:hAnsi="Cambria Math"/>
              </w:rPr>
              <m:t>5</m:t>
            </m:r>
          </m:den>
        </m:f>
        <m:r>
          <w:rPr>
            <w:rFonts w:ascii="Cambria Math" w:hAnsi="Cambria Math"/>
          </w:rPr>
          <m:t>=150</m:t>
        </m:r>
      </m:oMath>
    </w:p>
    <w:p w14:paraId="3C0FC107" w14:textId="4443AF4B" w:rsidR="008B1A4E" w:rsidRDefault="008B1A4E" w:rsidP="008B1A4E">
      <w:pPr>
        <w:pStyle w:val="ListParagraph"/>
        <w:numPr>
          <w:ilvl w:val="1"/>
          <w:numId w:val="3"/>
        </w:numPr>
        <w:bidi/>
      </w:pPr>
      <w:r>
        <w:rPr>
          <w:rFonts w:hint="cs"/>
          <w:rtl/>
        </w:rPr>
        <w:t>ניתן להשתמש ב</w:t>
      </w:r>
      <w:r w:rsidR="00733A05">
        <w:rPr>
          <w:rFonts w:hint="cs"/>
          <w:rtl/>
        </w:rPr>
        <w:t xml:space="preserve">סעיף </w:t>
      </w:r>
      <w:r w:rsidR="00A36B9E">
        <w:rPr>
          <w:rFonts w:hint="cs"/>
          <w:rtl/>
        </w:rPr>
        <w:t>ב</w:t>
      </w:r>
      <w:r w:rsidR="00733A05">
        <w:rPr>
          <w:rFonts w:hint="cs"/>
          <w:rtl/>
        </w:rPr>
        <w:t>' על מנת לחשב את ה</w:t>
      </w:r>
      <w:r w:rsidR="00ED5430">
        <w:rPr>
          <w:rFonts w:hint="cs"/>
          <w:rtl/>
        </w:rPr>
        <w:t>עמודה</w:t>
      </w:r>
      <w:r w:rsidR="00733A05">
        <w:rPr>
          <w:rFonts w:hint="cs"/>
          <w:rtl/>
        </w:rPr>
        <w:t>-"</w:t>
      </w:r>
      <w:r w:rsidR="00733A05">
        <w:t>Daily gain</w:t>
      </w:r>
      <w:r w:rsidR="00733A05">
        <w:rPr>
          <w:rFonts w:hint="cs"/>
          <w:rtl/>
        </w:rPr>
        <w:t>" ולהשתמש ב</w:t>
      </w:r>
      <w:r w:rsidR="00ED5430">
        <w:rPr>
          <w:rFonts w:hint="cs"/>
          <w:rtl/>
        </w:rPr>
        <w:t>ה</w:t>
      </w:r>
      <w:r w:rsidR="00733A05">
        <w:rPr>
          <w:rFonts w:hint="cs"/>
          <w:rtl/>
        </w:rPr>
        <w:t xml:space="preserve"> כדי למצוא את הממלכה הכי כדאית.</w:t>
      </w:r>
    </w:p>
    <w:p w14:paraId="608FD2B6" w14:textId="433E707F" w:rsidR="00A36B9E" w:rsidRDefault="00A36B9E" w:rsidP="00A36B9E">
      <w:pPr>
        <w:pStyle w:val="ListParagraph"/>
        <w:numPr>
          <w:ilvl w:val="1"/>
          <w:numId w:val="3"/>
        </w:numPr>
        <w:bidi/>
        <w:rPr>
          <w:b/>
          <w:bCs/>
        </w:rPr>
      </w:pPr>
      <w:r w:rsidRPr="008B1A4E">
        <w:rPr>
          <w:rFonts w:hint="cs"/>
          <w:b/>
          <w:bCs/>
          <w:rtl/>
        </w:rPr>
        <w:t xml:space="preserve">אין להשתמש בלולאות </w:t>
      </w:r>
      <w:r>
        <w:rPr>
          <w:rFonts w:hint="cs"/>
          <w:b/>
          <w:bCs/>
          <w:rtl/>
        </w:rPr>
        <w:t>ורצוי, אך לא חובה, לבצע את החישוב בשורה אחת (לאחר השימוש בסעיף ב').</w:t>
      </w:r>
    </w:p>
    <w:p w14:paraId="4D6E9679" w14:textId="25196127" w:rsidR="00815C26" w:rsidRPr="00A36B9E" w:rsidRDefault="00815C26" w:rsidP="00815C26">
      <w:pPr>
        <w:pStyle w:val="ListParagraph"/>
        <w:numPr>
          <w:ilvl w:val="1"/>
          <w:numId w:val="3"/>
        </w:numPr>
        <w:bidi/>
        <w:rPr>
          <w:b/>
          <w:bCs/>
        </w:rPr>
      </w:pPr>
      <w:r>
        <w:rPr>
          <w:rFonts w:hint="cs"/>
          <w:b/>
          <w:bCs/>
          <w:rtl/>
        </w:rPr>
        <w:t>שימו לב</w:t>
      </w:r>
      <w:r w:rsidR="000846CF">
        <w:rPr>
          <w:rFonts w:hint="cs"/>
          <w:b/>
          <w:bCs/>
          <w:rtl/>
        </w:rPr>
        <w:t xml:space="preserve"> - </w:t>
      </w:r>
      <w:r>
        <w:rPr>
          <w:rFonts w:hint="cs"/>
          <w:b/>
          <w:bCs/>
          <w:rtl/>
        </w:rPr>
        <w:t>אין להניח שסעיף ב' בוצע לפני הכניסה לפונקציה. במידה ומשתמשים בעמודה ש</w:t>
      </w:r>
      <w:r w:rsidR="000846CF">
        <w:rPr>
          <w:rFonts w:hint="cs"/>
          <w:b/>
          <w:bCs/>
          <w:rtl/>
        </w:rPr>
        <w:t>הוא מייצר</w:t>
      </w:r>
      <w:r>
        <w:rPr>
          <w:rFonts w:hint="cs"/>
          <w:b/>
          <w:bCs/>
          <w:rtl/>
        </w:rPr>
        <w:t xml:space="preserve"> יש לוודא שקיימת (ניתן פשוט לקרוא לו בתחילת הפונקציה)</w:t>
      </w:r>
    </w:p>
    <w:p w14:paraId="35A6C184" w14:textId="0EA862B1" w:rsidR="006E4001" w:rsidDel="00B2369B" w:rsidRDefault="006E4001" w:rsidP="006E4001">
      <w:pPr>
        <w:pStyle w:val="ListParagraph"/>
        <w:bidi/>
        <w:ind w:left="1440"/>
        <w:rPr>
          <w:del w:id="86" w:author="Etay Livne" w:date="2022-01-02T20:18:00Z"/>
        </w:rPr>
      </w:pPr>
    </w:p>
    <w:p w14:paraId="4F8A578A" w14:textId="4DDC6B82" w:rsidR="006E4001" w:rsidDel="00B2369B" w:rsidRDefault="002469BB" w:rsidP="002F4A33">
      <w:pPr>
        <w:pStyle w:val="ListParagraph"/>
        <w:numPr>
          <w:ilvl w:val="0"/>
          <w:numId w:val="3"/>
        </w:numPr>
        <w:bidi/>
        <w:rPr>
          <w:del w:id="87" w:author="Etay Livne" w:date="2022-01-02T20:18:00Z"/>
        </w:rPr>
      </w:pPr>
      <w:del w:id="88" w:author="Etay Livne" w:date="2022-01-02T20:18:00Z">
        <w:r w:rsidDel="00B2369B">
          <w:rPr>
            <w:rFonts w:hint="cs"/>
            <w:rtl/>
          </w:rPr>
          <w:delText xml:space="preserve">גרלט החליט שהוא רוצה </w:delText>
        </w:r>
        <w:r w:rsidR="002F4A33" w:rsidDel="00B2369B">
          <w:rPr>
            <w:rFonts w:hint="cs"/>
            <w:rtl/>
          </w:rPr>
          <w:delText>ל</w:delText>
        </w:r>
        <w:r w:rsidR="002F6114" w:rsidDel="00B2369B">
          <w:rPr>
            <w:rFonts w:hint="cs"/>
            <w:rtl/>
          </w:rPr>
          <w:delText>צאת למשימות מאותו אורך</w:delText>
        </w:r>
        <w:r w:rsidR="006E4001" w:rsidDel="00B2369B">
          <w:rPr>
            <w:rFonts w:hint="cs"/>
            <w:rtl/>
          </w:rPr>
          <w:delText xml:space="preserve"> בלבד</w:delText>
        </w:r>
        <w:r w:rsidR="002F6114" w:rsidDel="00B2369B">
          <w:rPr>
            <w:rFonts w:hint="cs"/>
            <w:rtl/>
          </w:rPr>
          <w:delText xml:space="preserve">. הוא רוצה להבין </w:delText>
        </w:r>
        <w:r w:rsidR="002F4A33" w:rsidDel="00B2369B">
          <w:rPr>
            <w:rFonts w:hint="cs"/>
            <w:rtl/>
          </w:rPr>
          <w:delText>איזה אורך משימה הכי משתלם וביקש מכם לעזור.</w:delText>
        </w:r>
      </w:del>
    </w:p>
    <w:p w14:paraId="76BC2567" w14:textId="075A3FAC" w:rsidR="002F4A33" w:rsidDel="00B2369B" w:rsidRDefault="002F4A33" w:rsidP="006E4001">
      <w:pPr>
        <w:pStyle w:val="ListParagraph"/>
        <w:bidi/>
        <w:rPr>
          <w:del w:id="89" w:author="Etay Livne" w:date="2022-01-02T20:18:00Z"/>
        </w:rPr>
      </w:pPr>
      <w:del w:id="90" w:author="Etay Livne" w:date="2022-01-02T20:18:00Z">
        <w:r w:rsidDel="00B2369B">
          <w:rPr>
            <w:rFonts w:hint="cs"/>
            <w:rtl/>
          </w:rPr>
          <w:delText xml:space="preserve">ממשו את הפונקציה </w:delText>
        </w:r>
        <w:r w:rsidR="00E24997" w:rsidRPr="00021D70" w:rsidDel="00B2369B">
          <w:rPr>
            <w:b/>
            <w:bCs/>
          </w:rPr>
          <w:delText>find_best_</w:delText>
        </w:r>
        <w:r w:rsidR="001D0840" w:rsidDel="00B2369B">
          <w:rPr>
            <w:b/>
            <w:bCs/>
          </w:rPr>
          <w:delText>duration</w:delText>
        </w:r>
        <w:r w:rsidRPr="00021D70" w:rsidDel="00B2369B">
          <w:rPr>
            <w:b/>
            <w:bCs/>
          </w:rPr>
          <w:delText>(bounties)</w:delText>
        </w:r>
        <w:r w:rsidRPr="00021D70" w:rsidDel="00B2369B">
          <w:rPr>
            <w:rFonts w:hint="cs"/>
            <w:b/>
            <w:bCs/>
            <w:rtl/>
          </w:rPr>
          <w:delText xml:space="preserve"> </w:delText>
        </w:r>
      </w:del>
    </w:p>
    <w:p w14:paraId="40596AFE" w14:textId="3B1D7C40" w:rsidR="00ED5430" w:rsidDel="00B2369B" w:rsidRDefault="00ED5430" w:rsidP="00E24997">
      <w:pPr>
        <w:pStyle w:val="ListParagraph"/>
        <w:numPr>
          <w:ilvl w:val="1"/>
          <w:numId w:val="3"/>
        </w:numPr>
        <w:bidi/>
        <w:rPr>
          <w:del w:id="91" w:author="Etay Livne" w:date="2022-01-02T20:18:00Z"/>
        </w:rPr>
      </w:pPr>
      <w:del w:id="92" w:author="Etay Livne" w:date="2022-01-02T20:18:00Z">
        <w:r w:rsidDel="00B2369B">
          <w:rPr>
            <w:rFonts w:hint="cs"/>
            <w:rtl/>
          </w:rPr>
          <w:delText>על הפונקציה</w:delText>
        </w:r>
        <w:r w:rsidR="00B2538A" w:rsidDel="00B2369B">
          <w:rPr>
            <w:rFonts w:hint="cs"/>
            <w:rtl/>
          </w:rPr>
          <w:delText xml:space="preserve"> </w:delText>
        </w:r>
        <w:r w:rsidDel="00B2369B">
          <w:rPr>
            <w:rFonts w:hint="cs"/>
            <w:rtl/>
          </w:rPr>
          <w:delText xml:space="preserve">להחזיר את אורך המשימה (מספר ימים) </w:delText>
        </w:r>
        <w:r w:rsidR="00D459B0" w:rsidDel="00B2369B">
          <w:rPr>
            <w:rFonts w:hint="cs"/>
            <w:rtl/>
          </w:rPr>
          <w:delText xml:space="preserve">כך </w:delText>
        </w:r>
        <w:r w:rsidDel="00B2369B">
          <w:rPr>
            <w:rFonts w:hint="cs"/>
            <w:rtl/>
          </w:rPr>
          <w:delText>שהרווח הנקי ליום</w:delText>
        </w:r>
        <w:r w:rsidR="00B2538A" w:rsidDel="00B2369B">
          <w:rPr>
            <w:rFonts w:hint="cs"/>
            <w:rtl/>
          </w:rPr>
          <w:delText xml:space="preserve"> (כפי שחושב בסעיף ב')</w:delText>
        </w:r>
        <w:r w:rsidDel="00B2369B">
          <w:rPr>
            <w:rFonts w:hint="cs"/>
            <w:rtl/>
          </w:rPr>
          <w:delText xml:space="preserve"> הממוצע עבור כל המשימות באורך זה הוא הכי גבוה.</w:delText>
        </w:r>
      </w:del>
    </w:p>
    <w:p w14:paraId="7DB4C97A" w14:textId="753486D4" w:rsidR="00ED5430" w:rsidDel="00B2369B" w:rsidRDefault="00ED5430" w:rsidP="00ED5430">
      <w:pPr>
        <w:bidi/>
        <w:ind w:left="1080"/>
        <w:rPr>
          <w:del w:id="93" w:author="Etay Livne" w:date="2022-01-02T20:18:00Z"/>
        </w:rPr>
      </w:pPr>
    </w:p>
    <w:p w14:paraId="315146CC" w14:textId="2292ED51" w:rsidR="00E24997" w:rsidDel="00B2369B" w:rsidRDefault="00ED5430" w:rsidP="00ED5430">
      <w:pPr>
        <w:pStyle w:val="ListParagraph"/>
        <w:numPr>
          <w:ilvl w:val="1"/>
          <w:numId w:val="3"/>
        </w:numPr>
        <w:bidi/>
        <w:rPr>
          <w:del w:id="94" w:author="Etay Livne" w:date="2022-01-02T20:18:00Z"/>
        </w:rPr>
      </w:pPr>
      <w:del w:id="95" w:author="Etay Livne" w:date="2022-01-02T20:18:00Z">
        <w:r w:rsidDel="00B2369B">
          <w:rPr>
            <w:rFonts w:hint="cs"/>
            <w:rtl/>
          </w:rPr>
          <w:delText>ניתן להשתמש בסעיף ב' על מנת לחשב את העמודה-"</w:delText>
        </w:r>
        <w:r w:rsidDel="00B2369B">
          <w:delText>Daily gain</w:delText>
        </w:r>
        <w:r w:rsidDel="00B2369B">
          <w:rPr>
            <w:rFonts w:hint="cs"/>
            <w:rtl/>
          </w:rPr>
          <w:delText>".</w:delText>
        </w:r>
      </w:del>
    </w:p>
    <w:p w14:paraId="36496EA2" w14:textId="43177436" w:rsidR="00A25609" w:rsidDel="00B2369B" w:rsidRDefault="00E24997" w:rsidP="00A25609">
      <w:pPr>
        <w:pStyle w:val="ListParagraph"/>
        <w:numPr>
          <w:ilvl w:val="1"/>
          <w:numId w:val="3"/>
        </w:numPr>
        <w:bidi/>
        <w:rPr>
          <w:del w:id="96" w:author="Etay Livne" w:date="2022-01-02T20:18:00Z"/>
        </w:rPr>
      </w:pPr>
      <w:del w:id="97" w:author="Etay Livne" w:date="2022-01-02T20:18:00Z">
        <w:r w:rsidDel="00B2369B">
          <w:rPr>
            <w:rFonts w:hint="cs"/>
            <w:rtl/>
          </w:rPr>
          <w:delText xml:space="preserve">רמז: </w:delText>
        </w:r>
        <w:r w:rsidR="00B2538A" w:rsidDel="00B2369B">
          <w:rPr>
            <w:rFonts w:hint="cs"/>
            <w:rtl/>
          </w:rPr>
          <w:delText xml:space="preserve">השתמשו </w:delText>
        </w:r>
        <w:r w:rsidDel="00B2369B">
          <w:rPr>
            <w:rFonts w:hint="cs"/>
            <w:rtl/>
          </w:rPr>
          <w:delText xml:space="preserve">ב- </w:delText>
        </w:r>
        <w:r w:rsidDel="00B2369B">
          <w:delText>groupby</w:delText>
        </w:r>
        <w:r w:rsidR="00B2538A" w:rsidDel="00B2369B">
          <w:rPr>
            <w:rFonts w:hint="cs"/>
            <w:rtl/>
          </w:rPr>
          <w:delText>.</w:delText>
        </w:r>
      </w:del>
    </w:p>
    <w:p w14:paraId="14A3A33C" w14:textId="4501CB92" w:rsidR="000846CF" w:rsidRPr="000846CF" w:rsidDel="00B2369B" w:rsidRDefault="000846CF" w:rsidP="000846CF">
      <w:pPr>
        <w:pStyle w:val="ListParagraph"/>
        <w:numPr>
          <w:ilvl w:val="1"/>
          <w:numId w:val="3"/>
        </w:numPr>
        <w:bidi/>
        <w:rPr>
          <w:del w:id="98" w:author="Etay Livne" w:date="2022-01-02T20:18:00Z"/>
          <w:b/>
          <w:bCs/>
        </w:rPr>
      </w:pPr>
      <w:del w:id="99" w:author="Etay Livne" w:date="2022-01-02T20:18:00Z">
        <w:r w:rsidDel="00B2369B">
          <w:rPr>
            <w:rFonts w:hint="cs"/>
            <w:b/>
            <w:bCs/>
            <w:rtl/>
          </w:rPr>
          <w:delText>שימו לב - אין להניח שסעיף ב' בוצע לפני הכניסה לפונקציה. במידה ומשתמשים בעמודה שהוא מייצר יש לוודא שקיימת (ניתן פשוט לקרוא לו בתחילת הפונקציה)</w:delText>
        </w:r>
      </w:del>
    </w:p>
    <w:p w14:paraId="0E2D6945" w14:textId="7444CED4" w:rsidR="006D07CD" w:rsidRDefault="006D07CD" w:rsidP="00A25609">
      <w:pPr>
        <w:bidi/>
        <w:rPr>
          <w:rtl/>
        </w:rPr>
      </w:pPr>
      <w:r w:rsidRPr="00A25609">
        <w:rPr>
          <w:rFonts w:hint="cs"/>
          <w:b/>
          <w:bCs/>
          <w:rtl/>
        </w:rPr>
        <w:t>דוגמת הרצה:</w:t>
      </w:r>
    </w:p>
    <w:p w14:paraId="0EBF8288" w14:textId="76E5DE3E" w:rsidR="00815C26" w:rsidRDefault="00815C26" w:rsidP="00815C26">
      <w:pPr>
        <w:bidi/>
        <w:rPr>
          <w:rtl/>
        </w:rPr>
      </w:pPr>
      <w:r>
        <w:rPr>
          <w:rFonts w:hint="cs"/>
          <w:rtl/>
        </w:rPr>
        <w:t>סעיף א'- קלט לא תקין (קובץ שלא קיים)</w:t>
      </w:r>
    </w:p>
    <w:p w14:paraId="6B8BDDEB" w14:textId="71ED8C75" w:rsidR="00815C26" w:rsidDel="00B2369B" w:rsidRDefault="005A0E67" w:rsidP="00B2369B">
      <w:pPr>
        <w:bidi/>
        <w:rPr>
          <w:del w:id="100" w:author="Etay Livne" w:date="2022-01-02T20:18:00Z"/>
          <w:rtl/>
        </w:rPr>
      </w:pPr>
      <w:r w:rsidRPr="005A0E67">
        <w:rPr>
          <w:rFonts w:cs="Arial"/>
          <w:noProof/>
          <w:rtl/>
        </w:rPr>
        <w:lastRenderedPageBreak/>
        <w:drawing>
          <wp:inline distT="0" distB="0" distL="0" distR="0" wp14:anchorId="5292DC0A" wp14:editId="076E666A">
            <wp:extent cx="5943600" cy="35909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3590925"/>
                    </a:xfrm>
                    <a:prstGeom prst="rect">
                      <a:avLst/>
                    </a:prstGeom>
                  </pic:spPr>
                </pic:pic>
              </a:graphicData>
            </a:graphic>
          </wp:inline>
        </w:drawing>
      </w:r>
    </w:p>
    <w:p w14:paraId="41324EC1" w14:textId="77777777" w:rsidR="00B2369B" w:rsidRDefault="00B2369B" w:rsidP="00B2369B">
      <w:pPr>
        <w:bidi/>
        <w:rPr>
          <w:ins w:id="101" w:author="Etay Livne" w:date="2022-01-02T20:18:00Z"/>
          <w:rtl/>
        </w:rPr>
      </w:pPr>
    </w:p>
    <w:p w14:paraId="717B02E6" w14:textId="77777777" w:rsidR="000846CF" w:rsidDel="00B2369B" w:rsidRDefault="000846CF">
      <w:pPr>
        <w:rPr>
          <w:del w:id="102" w:author="Etay Livne" w:date="2022-01-02T20:18:00Z"/>
          <w:rtl/>
        </w:rPr>
      </w:pPr>
      <w:del w:id="103" w:author="Etay Livne" w:date="2022-01-02T20:18:00Z">
        <w:r w:rsidDel="00B2369B">
          <w:rPr>
            <w:rtl/>
          </w:rPr>
          <w:br w:type="page"/>
        </w:r>
      </w:del>
    </w:p>
    <w:p w14:paraId="7FF821AD" w14:textId="67EFB18B" w:rsidR="00815C26" w:rsidRDefault="00815C26" w:rsidP="00B2369B">
      <w:pPr>
        <w:bidi/>
        <w:rPr>
          <w:rtl/>
        </w:rPr>
      </w:pPr>
      <w:r>
        <w:rPr>
          <w:rFonts w:hint="cs"/>
          <w:rtl/>
        </w:rPr>
        <w:t xml:space="preserve">סעיף א' </w:t>
      </w:r>
      <w:r>
        <w:rPr>
          <w:rtl/>
        </w:rPr>
        <w:t>–</w:t>
      </w:r>
      <w:r>
        <w:rPr>
          <w:rFonts w:hint="cs"/>
          <w:rtl/>
        </w:rPr>
        <w:t xml:space="preserve"> קובץ דוגמה (מצורף לתרגיל)</w:t>
      </w:r>
    </w:p>
    <w:p w14:paraId="32EA774E" w14:textId="77777777" w:rsidR="000846CF" w:rsidRDefault="000846CF" w:rsidP="000846CF">
      <w:pPr>
        <w:bidi/>
      </w:pPr>
    </w:p>
    <w:p w14:paraId="5476F977" w14:textId="50E4FA0D" w:rsidR="00815C26" w:rsidRDefault="00815C26" w:rsidP="00815C26">
      <w:r w:rsidRPr="00815C26">
        <w:rPr>
          <w:noProof/>
        </w:rPr>
        <w:drawing>
          <wp:inline distT="0" distB="0" distL="0" distR="0" wp14:anchorId="6125B0F7" wp14:editId="7E02EA57">
            <wp:extent cx="4667901" cy="1971950"/>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667901" cy="1971950"/>
                    </a:xfrm>
                    <a:prstGeom prst="rect">
                      <a:avLst/>
                    </a:prstGeom>
                  </pic:spPr>
                </pic:pic>
              </a:graphicData>
            </a:graphic>
          </wp:inline>
        </w:drawing>
      </w:r>
    </w:p>
    <w:p w14:paraId="060B06DF" w14:textId="6507DC1A" w:rsidR="000846CF" w:rsidRDefault="000846CF" w:rsidP="000846CF">
      <w:pPr>
        <w:bidi/>
        <w:rPr>
          <w:rtl/>
        </w:rPr>
      </w:pPr>
      <w:r>
        <w:rPr>
          <w:rFonts w:hint="cs"/>
          <w:rtl/>
        </w:rPr>
        <w:t>שאר הסעיפים מבוססים על הטבלה הנ"ל</w:t>
      </w:r>
    </w:p>
    <w:p w14:paraId="6B0E6FEC" w14:textId="5FE77755" w:rsidR="000846CF" w:rsidRDefault="000846CF" w:rsidP="000846CF">
      <w:pPr>
        <w:bidi/>
        <w:rPr>
          <w:rtl/>
        </w:rPr>
      </w:pPr>
      <w:r>
        <w:rPr>
          <w:rFonts w:hint="cs"/>
          <w:rtl/>
        </w:rPr>
        <w:t xml:space="preserve">סעיף ב' </w:t>
      </w:r>
    </w:p>
    <w:p w14:paraId="2FE46401" w14:textId="4F414DD8" w:rsidR="000846CF" w:rsidRDefault="000846CF" w:rsidP="000846CF">
      <w:r w:rsidRPr="000846CF">
        <w:rPr>
          <w:noProof/>
        </w:rPr>
        <w:lastRenderedPageBreak/>
        <w:drawing>
          <wp:inline distT="0" distB="0" distL="0" distR="0" wp14:anchorId="5FD39012" wp14:editId="20E36909">
            <wp:extent cx="5943600" cy="17430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1743075"/>
                    </a:xfrm>
                    <a:prstGeom prst="rect">
                      <a:avLst/>
                    </a:prstGeom>
                  </pic:spPr>
                </pic:pic>
              </a:graphicData>
            </a:graphic>
          </wp:inline>
        </w:drawing>
      </w:r>
    </w:p>
    <w:p w14:paraId="17542D90" w14:textId="79DD48BE" w:rsidR="000846CF" w:rsidRDefault="000846CF" w:rsidP="000846CF">
      <w:pPr>
        <w:bidi/>
        <w:rPr>
          <w:rtl/>
        </w:rPr>
      </w:pPr>
    </w:p>
    <w:p w14:paraId="393C8DD2" w14:textId="02685C15" w:rsidR="000846CF" w:rsidRDefault="000846CF" w:rsidP="000846CF">
      <w:pPr>
        <w:bidi/>
        <w:rPr>
          <w:rtl/>
        </w:rPr>
      </w:pPr>
      <w:r>
        <w:rPr>
          <w:rFonts w:hint="cs"/>
          <w:rtl/>
        </w:rPr>
        <w:t>סעיף ג'</w:t>
      </w:r>
    </w:p>
    <w:p w14:paraId="78A15284" w14:textId="723D603B" w:rsidR="000846CF" w:rsidRDefault="000846CF" w:rsidP="000846CF">
      <w:pPr>
        <w:bidi/>
        <w:rPr>
          <w:rtl/>
        </w:rPr>
      </w:pPr>
      <w:r w:rsidRPr="000846CF">
        <w:rPr>
          <w:noProof/>
        </w:rPr>
        <w:drawing>
          <wp:inline distT="0" distB="0" distL="0" distR="0" wp14:anchorId="4B9D6DEE" wp14:editId="359EB6F4">
            <wp:extent cx="5943600" cy="32956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329565"/>
                    </a:xfrm>
                    <a:prstGeom prst="rect">
                      <a:avLst/>
                    </a:prstGeom>
                  </pic:spPr>
                </pic:pic>
              </a:graphicData>
            </a:graphic>
          </wp:inline>
        </w:drawing>
      </w:r>
      <w:r>
        <w:rPr>
          <w:rFonts w:hint="cs"/>
          <w:rtl/>
        </w:rPr>
        <w:t>סעיף ד'</w:t>
      </w:r>
    </w:p>
    <w:p w14:paraId="08B47F97" w14:textId="44CD7DB1" w:rsidR="00A029E3" w:rsidDel="00822F73" w:rsidRDefault="000846CF" w:rsidP="00A029E3">
      <w:pPr>
        <w:rPr>
          <w:del w:id="104" w:author="Etay Livne" w:date="2022-01-02T20:20:00Z"/>
        </w:rPr>
      </w:pPr>
      <w:r w:rsidRPr="000846CF">
        <w:rPr>
          <w:noProof/>
        </w:rPr>
        <w:drawing>
          <wp:inline distT="0" distB="0" distL="0" distR="0" wp14:anchorId="1EE03552" wp14:editId="57EA77D5">
            <wp:extent cx="6564353" cy="373075"/>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t="1" r="9046" b="-9220"/>
                    <a:stretch/>
                  </pic:blipFill>
                  <pic:spPr bwMode="auto">
                    <a:xfrm>
                      <a:off x="0" y="0"/>
                      <a:ext cx="6648339" cy="377848"/>
                    </a:xfrm>
                    <a:prstGeom prst="rect">
                      <a:avLst/>
                    </a:prstGeom>
                    <a:ln>
                      <a:noFill/>
                    </a:ln>
                    <a:extLst>
                      <a:ext uri="{53640926-AAD7-44D8-BBD7-CCE9431645EC}">
                        <a14:shadowObscured xmlns:a14="http://schemas.microsoft.com/office/drawing/2010/main"/>
                      </a:ext>
                    </a:extLst>
                  </pic:spPr>
                </pic:pic>
              </a:graphicData>
            </a:graphic>
          </wp:inline>
        </w:drawing>
      </w:r>
    </w:p>
    <w:p w14:paraId="1A5BBA9B" w14:textId="6249FB5B" w:rsidR="00A029E3" w:rsidDel="00822F73" w:rsidRDefault="00A029E3" w:rsidP="00A029E3">
      <w:pPr>
        <w:bidi/>
        <w:rPr>
          <w:del w:id="105" w:author="Etay Livne" w:date="2022-01-02T20:20:00Z"/>
        </w:rPr>
      </w:pPr>
      <w:del w:id="106" w:author="Etay Livne" w:date="2022-01-02T20:20:00Z">
        <w:r w:rsidDel="00822F73">
          <w:rPr>
            <w:rFonts w:hint="cs"/>
            <w:rtl/>
          </w:rPr>
          <w:delText>סעיף ה'</w:delText>
        </w:r>
      </w:del>
    </w:p>
    <w:p w14:paraId="4559D405" w14:textId="54C66170" w:rsidR="00A029E3" w:rsidDel="00822F73" w:rsidRDefault="00A029E3" w:rsidP="00A029E3">
      <w:pPr>
        <w:bidi/>
        <w:rPr>
          <w:del w:id="107" w:author="Etay Livne" w:date="2022-01-02T20:20:00Z"/>
        </w:rPr>
      </w:pPr>
      <w:del w:id="108" w:author="Etay Livne" w:date="2022-01-02T20:20:00Z">
        <w:r w:rsidRPr="00A029E3" w:rsidDel="00822F73">
          <w:rPr>
            <w:rFonts w:cs="Arial"/>
            <w:noProof/>
            <w:rtl/>
          </w:rPr>
          <w:drawing>
            <wp:inline distT="0" distB="0" distL="0" distR="0" wp14:anchorId="5D51A94A" wp14:editId="790E6A8D">
              <wp:extent cx="5943600" cy="34798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347980"/>
                      </a:xfrm>
                      <a:prstGeom prst="rect">
                        <a:avLst/>
                      </a:prstGeom>
                    </pic:spPr>
                  </pic:pic>
                </a:graphicData>
              </a:graphic>
            </wp:inline>
          </w:drawing>
        </w:r>
      </w:del>
    </w:p>
    <w:p w14:paraId="6B30E8F2" w14:textId="3F97EC7B" w:rsidR="00FB57CE" w:rsidRPr="002A6C87" w:rsidRDefault="00A029E3" w:rsidP="00822F73">
      <w:pPr>
        <w:pPrChange w:id="109" w:author="Etay Livne" w:date="2022-01-02T20:20:00Z">
          <w:pPr>
            <w:bidi/>
          </w:pPr>
        </w:pPrChange>
      </w:pPr>
      <w:del w:id="110" w:author="Etay Livne" w:date="2022-01-02T20:20:00Z">
        <w:r w:rsidDel="00822F73">
          <w:rPr>
            <w:rFonts w:hint="cs"/>
            <w:rtl/>
          </w:rPr>
          <w:delText>הסבר לגבי סעיף 5. מכיוון שיש 2 משימות באורך 3, נחשב את ממוצע הרווח היומי שלהן (250) עבור שאר האורכים הקיימים ישנה משימה אחת מכל אורך ולכן ממוצע הרווח היומי עבור אורכים אלו הנו פשוט הרווח היומי עבור המשימה. כעת נשווה בין הערכים שקיבלנו ונגלה כי 250 הינו הרווח היומי הממוצע הגבוה ביותר בחלוקה לאורכים ולכן יוחזר 3.</w:delText>
        </w:r>
      </w:del>
      <w:r>
        <w:rPr>
          <w:rFonts w:hint="cs"/>
          <w:rtl/>
        </w:rPr>
        <w:t xml:space="preserve"> </w:t>
      </w:r>
    </w:p>
    <w:sectPr w:rsidR="00FB57CE" w:rsidRPr="002A6C8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8" w:author="Etay Livne" w:date="2021-12-27T18:31:00Z" w:initials="EL">
    <w:p w14:paraId="37A1CBAD" w14:textId="77777777" w:rsidR="000F234A" w:rsidRDefault="000F234A" w:rsidP="000F234A">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A1CBA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7484FD" w16cex:dateUtc="2021-12-27T16: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A1CBAD" w16cid:durableId="257484F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TimesNewRomanPS-BoldMT">
    <w:charset w:val="B1"/>
    <w:family w:val="auto"/>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4349"/>
    <w:multiLevelType w:val="hybridMultilevel"/>
    <w:tmpl w:val="0EAEA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77D35"/>
    <w:multiLevelType w:val="hybridMultilevel"/>
    <w:tmpl w:val="D7B61C0E"/>
    <w:lvl w:ilvl="0" w:tplc="58E84F3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760567"/>
    <w:multiLevelType w:val="hybridMultilevel"/>
    <w:tmpl w:val="03FE7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4E46B4"/>
    <w:multiLevelType w:val="hybridMultilevel"/>
    <w:tmpl w:val="586A4718"/>
    <w:lvl w:ilvl="0" w:tplc="58E84F3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27888"/>
    <w:multiLevelType w:val="hybridMultilevel"/>
    <w:tmpl w:val="5D225826"/>
    <w:lvl w:ilvl="0" w:tplc="6D163C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68629B"/>
    <w:multiLevelType w:val="hybridMultilevel"/>
    <w:tmpl w:val="C9928400"/>
    <w:lvl w:ilvl="0" w:tplc="BA6C4776">
      <w:start w:val="1"/>
      <w:numFmt w:val="hebrew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5B4DA4"/>
    <w:multiLevelType w:val="hybridMultilevel"/>
    <w:tmpl w:val="888E2712"/>
    <w:lvl w:ilvl="0" w:tplc="04090001">
      <w:start w:val="1"/>
      <w:numFmt w:val="bullet"/>
      <w:lvlText w:val=""/>
      <w:lvlJc w:val="left"/>
      <w:pPr>
        <w:ind w:left="2223" w:hanging="360"/>
      </w:pPr>
      <w:rPr>
        <w:rFonts w:ascii="Symbol" w:hAnsi="Symbol" w:hint="default"/>
      </w:rPr>
    </w:lvl>
    <w:lvl w:ilvl="1" w:tplc="20000003">
      <w:start w:val="1"/>
      <w:numFmt w:val="bullet"/>
      <w:lvlText w:val="o"/>
      <w:lvlJc w:val="left"/>
      <w:pPr>
        <w:ind w:left="2223" w:hanging="360"/>
      </w:pPr>
      <w:rPr>
        <w:rFonts w:ascii="Courier New" w:hAnsi="Courier New" w:cs="Courier New" w:hint="default"/>
      </w:rPr>
    </w:lvl>
    <w:lvl w:ilvl="2" w:tplc="20000005" w:tentative="1">
      <w:start w:val="1"/>
      <w:numFmt w:val="bullet"/>
      <w:lvlText w:val=""/>
      <w:lvlJc w:val="left"/>
      <w:pPr>
        <w:ind w:left="2943" w:hanging="360"/>
      </w:pPr>
      <w:rPr>
        <w:rFonts w:ascii="Wingdings" w:hAnsi="Wingdings" w:hint="default"/>
      </w:rPr>
    </w:lvl>
    <w:lvl w:ilvl="3" w:tplc="20000001" w:tentative="1">
      <w:start w:val="1"/>
      <w:numFmt w:val="bullet"/>
      <w:lvlText w:val=""/>
      <w:lvlJc w:val="left"/>
      <w:pPr>
        <w:ind w:left="3663" w:hanging="360"/>
      </w:pPr>
      <w:rPr>
        <w:rFonts w:ascii="Symbol" w:hAnsi="Symbol" w:hint="default"/>
      </w:rPr>
    </w:lvl>
    <w:lvl w:ilvl="4" w:tplc="20000003" w:tentative="1">
      <w:start w:val="1"/>
      <w:numFmt w:val="bullet"/>
      <w:lvlText w:val="o"/>
      <w:lvlJc w:val="left"/>
      <w:pPr>
        <w:ind w:left="4383" w:hanging="360"/>
      </w:pPr>
      <w:rPr>
        <w:rFonts w:ascii="Courier New" w:hAnsi="Courier New" w:cs="Courier New" w:hint="default"/>
      </w:rPr>
    </w:lvl>
    <w:lvl w:ilvl="5" w:tplc="20000005" w:tentative="1">
      <w:start w:val="1"/>
      <w:numFmt w:val="bullet"/>
      <w:lvlText w:val=""/>
      <w:lvlJc w:val="left"/>
      <w:pPr>
        <w:ind w:left="5103" w:hanging="360"/>
      </w:pPr>
      <w:rPr>
        <w:rFonts w:ascii="Wingdings" w:hAnsi="Wingdings" w:hint="default"/>
      </w:rPr>
    </w:lvl>
    <w:lvl w:ilvl="6" w:tplc="20000001" w:tentative="1">
      <w:start w:val="1"/>
      <w:numFmt w:val="bullet"/>
      <w:lvlText w:val=""/>
      <w:lvlJc w:val="left"/>
      <w:pPr>
        <w:ind w:left="5823" w:hanging="360"/>
      </w:pPr>
      <w:rPr>
        <w:rFonts w:ascii="Symbol" w:hAnsi="Symbol" w:hint="default"/>
      </w:rPr>
    </w:lvl>
    <w:lvl w:ilvl="7" w:tplc="20000003" w:tentative="1">
      <w:start w:val="1"/>
      <w:numFmt w:val="bullet"/>
      <w:lvlText w:val="o"/>
      <w:lvlJc w:val="left"/>
      <w:pPr>
        <w:ind w:left="6543" w:hanging="360"/>
      </w:pPr>
      <w:rPr>
        <w:rFonts w:ascii="Courier New" w:hAnsi="Courier New" w:cs="Courier New" w:hint="default"/>
      </w:rPr>
    </w:lvl>
    <w:lvl w:ilvl="8" w:tplc="20000005" w:tentative="1">
      <w:start w:val="1"/>
      <w:numFmt w:val="bullet"/>
      <w:lvlText w:val=""/>
      <w:lvlJc w:val="left"/>
      <w:pPr>
        <w:ind w:left="7263" w:hanging="360"/>
      </w:pPr>
      <w:rPr>
        <w:rFonts w:ascii="Wingdings" w:hAnsi="Wingdings" w:hint="default"/>
      </w:rPr>
    </w:lvl>
  </w:abstractNum>
  <w:abstractNum w:abstractNumId="7" w15:restartNumberingAfterBreak="0">
    <w:nsid w:val="410A6017"/>
    <w:multiLevelType w:val="hybridMultilevel"/>
    <w:tmpl w:val="59744F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E000995"/>
    <w:multiLevelType w:val="hybridMultilevel"/>
    <w:tmpl w:val="7C986BAC"/>
    <w:lvl w:ilvl="0" w:tplc="7304BD8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523324"/>
    <w:multiLevelType w:val="hybridMultilevel"/>
    <w:tmpl w:val="5218B4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BF4064"/>
    <w:multiLevelType w:val="hybridMultilevel"/>
    <w:tmpl w:val="5B58C3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DA163C"/>
    <w:multiLevelType w:val="hybridMultilevel"/>
    <w:tmpl w:val="AC4ED0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5606920"/>
    <w:multiLevelType w:val="hybridMultilevel"/>
    <w:tmpl w:val="60447FD4"/>
    <w:lvl w:ilvl="0" w:tplc="04090001">
      <w:start w:val="1"/>
      <w:numFmt w:val="bullet"/>
      <w:lvlText w:val=""/>
      <w:lvlJc w:val="left"/>
      <w:pPr>
        <w:ind w:left="144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77538E5"/>
    <w:multiLevelType w:val="hybridMultilevel"/>
    <w:tmpl w:val="AB56B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661D02"/>
    <w:multiLevelType w:val="hybridMultilevel"/>
    <w:tmpl w:val="9E106CBE"/>
    <w:lvl w:ilvl="0" w:tplc="556C69C0">
      <w:start w:val="1"/>
      <w:numFmt w:val="hebrew1"/>
      <w:lvlText w:val="%1."/>
      <w:lvlJc w:val="left"/>
      <w:pPr>
        <w:ind w:left="720" w:hanging="360"/>
      </w:pPr>
      <w:rPr>
        <w:rFonts w:hint="default"/>
        <w:b w:val="0"/>
        <w:bCs w:val="0"/>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7A1CE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4042069"/>
    <w:multiLevelType w:val="hybridMultilevel"/>
    <w:tmpl w:val="01F097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B46B8F"/>
    <w:multiLevelType w:val="hybridMultilevel"/>
    <w:tmpl w:val="ED427B4A"/>
    <w:lvl w:ilvl="0" w:tplc="58E84F3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285B7C"/>
    <w:multiLevelType w:val="hybridMultilevel"/>
    <w:tmpl w:val="FBD01406"/>
    <w:lvl w:ilvl="0" w:tplc="3D1A69C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3E3EE2"/>
    <w:multiLevelType w:val="hybridMultilevel"/>
    <w:tmpl w:val="B34CF80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5"/>
  </w:num>
  <w:num w:numId="3">
    <w:abstractNumId w:val="14"/>
  </w:num>
  <w:num w:numId="4">
    <w:abstractNumId w:val="10"/>
  </w:num>
  <w:num w:numId="5">
    <w:abstractNumId w:val="19"/>
  </w:num>
  <w:num w:numId="6">
    <w:abstractNumId w:val="18"/>
  </w:num>
  <w:num w:numId="7">
    <w:abstractNumId w:val="2"/>
  </w:num>
  <w:num w:numId="8">
    <w:abstractNumId w:val="7"/>
  </w:num>
  <w:num w:numId="9">
    <w:abstractNumId w:val="11"/>
  </w:num>
  <w:num w:numId="10">
    <w:abstractNumId w:val="0"/>
  </w:num>
  <w:num w:numId="11">
    <w:abstractNumId w:val="8"/>
  </w:num>
  <w:num w:numId="12">
    <w:abstractNumId w:val="4"/>
  </w:num>
  <w:num w:numId="13">
    <w:abstractNumId w:val="13"/>
  </w:num>
  <w:num w:numId="14">
    <w:abstractNumId w:val="15"/>
  </w:num>
  <w:num w:numId="15">
    <w:abstractNumId w:val="3"/>
  </w:num>
  <w:num w:numId="16">
    <w:abstractNumId w:val="1"/>
  </w:num>
  <w:num w:numId="17">
    <w:abstractNumId w:val="16"/>
  </w:num>
  <w:num w:numId="18">
    <w:abstractNumId w:val="17"/>
  </w:num>
  <w:num w:numId="19">
    <w:abstractNumId w:val="6"/>
  </w:num>
  <w:num w:numId="20">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tay Livne">
    <w15:presenceInfo w15:providerId="Windows Live" w15:userId="9f5025e2b017149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E7B"/>
    <w:rsid w:val="00021D70"/>
    <w:rsid w:val="00050B56"/>
    <w:rsid w:val="000846CF"/>
    <w:rsid w:val="00091B2E"/>
    <w:rsid w:val="000B0F3B"/>
    <w:rsid w:val="000C4D69"/>
    <w:rsid w:val="000F234A"/>
    <w:rsid w:val="000F5530"/>
    <w:rsid w:val="00107992"/>
    <w:rsid w:val="0012397F"/>
    <w:rsid w:val="001510D3"/>
    <w:rsid w:val="0017653F"/>
    <w:rsid w:val="001801CD"/>
    <w:rsid w:val="001A3F27"/>
    <w:rsid w:val="001D0840"/>
    <w:rsid w:val="001E2809"/>
    <w:rsid w:val="001F1E98"/>
    <w:rsid w:val="00215590"/>
    <w:rsid w:val="002236C6"/>
    <w:rsid w:val="002469BB"/>
    <w:rsid w:val="002A6C87"/>
    <w:rsid w:val="002F0E5C"/>
    <w:rsid w:val="002F4A33"/>
    <w:rsid w:val="002F6114"/>
    <w:rsid w:val="00335A03"/>
    <w:rsid w:val="00352844"/>
    <w:rsid w:val="00365385"/>
    <w:rsid w:val="00367FF7"/>
    <w:rsid w:val="003C1F82"/>
    <w:rsid w:val="003C41D2"/>
    <w:rsid w:val="003F0D70"/>
    <w:rsid w:val="003F1D3D"/>
    <w:rsid w:val="004041F8"/>
    <w:rsid w:val="00502E99"/>
    <w:rsid w:val="005A0E67"/>
    <w:rsid w:val="005C2AFA"/>
    <w:rsid w:val="005C5FCE"/>
    <w:rsid w:val="00660C30"/>
    <w:rsid w:val="006B253D"/>
    <w:rsid w:val="006D07CD"/>
    <w:rsid w:val="006E4001"/>
    <w:rsid w:val="006F4E7B"/>
    <w:rsid w:val="00712B11"/>
    <w:rsid w:val="00723ED2"/>
    <w:rsid w:val="00733A05"/>
    <w:rsid w:val="0074582E"/>
    <w:rsid w:val="0079366A"/>
    <w:rsid w:val="007D7F33"/>
    <w:rsid w:val="00807119"/>
    <w:rsid w:val="00813634"/>
    <w:rsid w:val="00815C26"/>
    <w:rsid w:val="00822F73"/>
    <w:rsid w:val="00825411"/>
    <w:rsid w:val="008A07E5"/>
    <w:rsid w:val="008B1A4E"/>
    <w:rsid w:val="008C0D4C"/>
    <w:rsid w:val="00914640"/>
    <w:rsid w:val="0092050F"/>
    <w:rsid w:val="009249A9"/>
    <w:rsid w:val="009A2B5F"/>
    <w:rsid w:val="009C244C"/>
    <w:rsid w:val="009F3AFB"/>
    <w:rsid w:val="009F4E55"/>
    <w:rsid w:val="00A029E3"/>
    <w:rsid w:val="00A038A4"/>
    <w:rsid w:val="00A25609"/>
    <w:rsid w:val="00A36B9E"/>
    <w:rsid w:val="00A37D03"/>
    <w:rsid w:val="00A7036C"/>
    <w:rsid w:val="00A97DA8"/>
    <w:rsid w:val="00AA74F2"/>
    <w:rsid w:val="00AD3961"/>
    <w:rsid w:val="00B127F7"/>
    <w:rsid w:val="00B12EC8"/>
    <w:rsid w:val="00B2369B"/>
    <w:rsid w:val="00B2538A"/>
    <w:rsid w:val="00B27635"/>
    <w:rsid w:val="00B63529"/>
    <w:rsid w:val="00B6473D"/>
    <w:rsid w:val="00B7394D"/>
    <w:rsid w:val="00B803AF"/>
    <w:rsid w:val="00BD4BB5"/>
    <w:rsid w:val="00BF677D"/>
    <w:rsid w:val="00C61E3B"/>
    <w:rsid w:val="00C95C50"/>
    <w:rsid w:val="00CB7B58"/>
    <w:rsid w:val="00D459B0"/>
    <w:rsid w:val="00D739F3"/>
    <w:rsid w:val="00DA758B"/>
    <w:rsid w:val="00DE0FF9"/>
    <w:rsid w:val="00E00AA8"/>
    <w:rsid w:val="00E200B8"/>
    <w:rsid w:val="00E24997"/>
    <w:rsid w:val="00E27082"/>
    <w:rsid w:val="00E65123"/>
    <w:rsid w:val="00EA41A6"/>
    <w:rsid w:val="00EC44FA"/>
    <w:rsid w:val="00ED5430"/>
    <w:rsid w:val="00ED7A75"/>
    <w:rsid w:val="00EE36A4"/>
    <w:rsid w:val="00F5059F"/>
    <w:rsid w:val="00FB57C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71CF8"/>
  <w15:chartTrackingRefBased/>
  <w15:docId w15:val="{A587D597-C298-4307-82C4-F92ECCD70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4E7B"/>
    <w:pPr>
      <w:ind w:left="720"/>
      <w:contextualSpacing/>
    </w:pPr>
  </w:style>
  <w:style w:type="table" w:styleId="TableGrid">
    <w:name w:val="Table Grid"/>
    <w:basedOn w:val="TableNormal"/>
    <w:uiPriority w:val="39"/>
    <w:rsid w:val="009C24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57CE"/>
    <w:rPr>
      <w:color w:val="0563C1" w:themeColor="hyperlink"/>
      <w:u w:val="single"/>
    </w:rPr>
  </w:style>
  <w:style w:type="paragraph" w:styleId="HTMLPreformatted">
    <w:name w:val="HTML Preformatted"/>
    <w:basedOn w:val="Normal"/>
    <w:link w:val="HTMLPreformattedChar"/>
    <w:uiPriority w:val="99"/>
    <w:semiHidden/>
    <w:unhideWhenUsed/>
    <w:rsid w:val="00AD39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D3961"/>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92050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2050F"/>
    <w:rPr>
      <w:rFonts w:ascii="Times New Roman" w:hAnsi="Times New Roman" w:cs="Times New Roman"/>
      <w:sz w:val="18"/>
      <w:szCs w:val="18"/>
    </w:rPr>
  </w:style>
  <w:style w:type="character" w:styleId="UnresolvedMention">
    <w:name w:val="Unresolved Mention"/>
    <w:basedOn w:val="DefaultParagraphFont"/>
    <w:uiPriority w:val="99"/>
    <w:semiHidden/>
    <w:unhideWhenUsed/>
    <w:rsid w:val="00A25609"/>
    <w:rPr>
      <w:color w:val="605E5C"/>
      <w:shd w:val="clear" w:color="auto" w:fill="E1DFDD"/>
    </w:rPr>
  </w:style>
  <w:style w:type="paragraph" w:styleId="Revision">
    <w:name w:val="Revision"/>
    <w:hidden/>
    <w:uiPriority w:val="99"/>
    <w:semiHidden/>
    <w:rsid w:val="000F234A"/>
    <w:pPr>
      <w:spacing w:after="0" w:line="240" w:lineRule="auto"/>
    </w:pPr>
  </w:style>
  <w:style w:type="character" w:styleId="CommentReference">
    <w:name w:val="annotation reference"/>
    <w:basedOn w:val="DefaultParagraphFont"/>
    <w:uiPriority w:val="99"/>
    <w:semiHidden/>
    <w:unhideWhenUsed/>
    <w:rsid w:val="000F234A"/>
    <w:rPr>
      <w:sz w:val="16"/>
      <w:szCs w:val="16"/>
    </w:rPr>
  </w:style>
  <w:style w:type="paragraph" w:styleId="CommentText">
    <w:name w:val="annotation text"/>
    <w:basedOn w:val="Normal"/>
    <w:link w:val="CommentTextChar"/>
    <w:uiPriority w:val="99"/>
    <w:semiHidden/>
    <w:unhideWhenUsed/>
    <w:rsid w:val="000F234A"/>
    <w:pPr>
      <w:spacing w:line="240" w:lineRule="auto"/>
    </w:pPr>
    <w:rPr>
      <w:sz w:val="20"/>
      <w:szCs w:val="20"/>
    </w:rPr>
  </w:style>
  <w:style w:type="character" w:customStyle="1" w:styleId="CommentTextChar">
    <w:name w:val="Comment Text Char"/>
    <w:basedOn w:val="DefaultParagraphFont"/>
    <w:link w:val="CommentText"/>
    <w:uiPriority w:val="99"/>
    <w:semiHidden/>
    <w:rsid w:val="000F234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57834">
      <w:bodyDiv w:val="1"/>
      <w:marLeft w:val="0"/>
      <w:marRight w:val="0"/>
      <w:marTop w:val="0"/>
      <w:marBottom w:val="0"/>
      <w:divBdr>
        <w:top w:val="none" w:sz="0" w:space="0" w:color="auto"/>
        <w:left w:val="none" w:sz="0" w:space="0" w:color="auto"/>
        <w:bottom w:val="none" w:sz="0" w:space="0" w:color="auto"/>
        <w:right w:val="none" w:sz="0" w:space="0" w:color="auto"/>
      </w:divBdr>
    </w:div>
    <w:div w:id="194730521">
      <w:bodyDiv w:val="1"/>
      <w:marLeft w:val="0"/>
      <w:marRight w:val="0"/>
      <w:marTop w:val="0"/>
      <w:marBottom w:val="0"/>
      <w:divBdr>
        <w:top w:val="none" w:sz="0" w:space="0" w:color="auto"/>
        <w:left w:val="none" w:sz="0" w:space="0" w:color="auto"/>
        <w:bottom w:val="none" w:sz="0" w:space="0" w:color="auto"/>
        <w:right w:val="none" w:sz="0" w:space="0" w:color="auto"/>
      </w:divBdr>
    </w:div>
    <w:div w:id="233123034">
      <w:bodyDiv w:val="1"/>
      <w:marLeft w:val="0"/>
      <w:marRight w:val="0"/>
      <w:marTop w:val="0"/>
      <w:marBottom w:val="0"/>
      <w:divBdr>
        <w:top w:val="none" w:sz="0" w:space="0" w:color="auto"/>
        <w:left w:val="none" w:sz="0" w:space="0" w:color="auto"/>
        <w:bottom w:val="none" w:sz="0" w:space="0" w:color="auto"/>
        <w:right w:val="none" w:sz="0" w:space="0" w:color="auto"/>
      </w:divBdr>
    </w:div>
    <w:div w:id="248345966">
      <w:bodyDiv w:val="1"/>
      <w:marLeft w:val="0"/>
      <w:marRight w:val="0"/>
      <w:marTop w:val="0"/>
      <w:marBottom w:val="0"/>
      <w:divBdr>
        <w:top w:val="none" w:sz="0" w:space="0" w:color="auto"/>
        <w:left w:val="none" w:sz="0" w:space="0" w:color="auto"/>
        <w:bottom w:val="none" w:sz="0" w:space="0" w:color="auto"/>
        <w:right w:val="none" w:sz="0" w:space="0" w:color="auto"/>
      </w:divBdr>
    </w:div>
    <w:div w:id="344553502">
      <w:bodyDiv w:val="1"/>
      <w:marLeft w:val="0"/>
      <w:marRight w:val="0"/>
      <w:marTop w:val="0"/>
      <w:marBottom w:val="0"/>
      <w:divBdr>
        <w:top w:val="none" w:sz="0" w:space="0" w:color="auto"/>
        <w:left w:val="none" w:sz="0" w:space="0" w:color="auto"/>
        <w:bottom w:val="none" w:sz="0" w:space="0" w:color="auto"/>
        <w:right w:val="none" w:sz="0" w:space="0" w:color="auto"/>
      </w:divBdr>
    </w:div>
    <w:div w:id="548226618">
      <w:bodyDiv w:val="1"/>
      <w:marLeft w:val="0"/>
      <w:marRight w:val="0"/>
      <w:marTop w:val="0"/>
      <w:marBottom w:val="0"/>
      <w:divBdr>
        <w:top w:val="none" w:sz="0" w:space="0" w:color="auto"/>
        <w:left w:val="none" w:sz="0" w:space="0" w:color="auto"/>
        <w:bottom w:val="none" w:sz="0" w:space="0" w:color="auto"/>
        <w:right w:val="none" w:sz="0" w:space="0" w:color="auto"/>
      </w:divBdr>
    </w:div>
    <w:div w:id="930774622">
      <w:bodyDiv w:val="1"/>
      <w:marLeft w:val="0"/>
      <w:marRight w:val="0"/>
      <w:marTop w:val="0"/>
      <w:marBottom w:val="0"/>
      <w:divBdr>
        <w:top w:val="none" w:sz="0" w:space="0" w:color="auto"/>
        <w:left w:val="none" w:sz="0" w:space="0" w:color="auto"/>
        <w:bottom w:val="none" w:sz="0" w:space="0" w:color="auto"/>
        <w:right w:val="none" w:sz="0" w:space="0" w:color="auto"/>
      </w:divBdr>
    </w:div>
    <w:div w:id="1184242810">
      <w:bodyDiv w:val="1"/>
      <w:marLeft w:val="0"/>
      <w:marRight w:val="0"/>
      <w:marTop w:val="0"/>
      <w:marBottom w:val="0"/>
      <w:divBdr>
        <w:top w:val="none" w:sz="0" w:space="0" w:color="auto"/>
        <w:left w:val="none" w:sz="0" w:space="0" w:color="auto"/>
        <w:bottom w:val="none" w:sz="0" w:space="0" w:color="auto"/>
        <w:right w:val="none" w:sz="0" w:space="0" w:color="auto"/>
      </w:divBdr>
    </w:div>
    <w:div w:id="1647080363">
      <w:bodyDiv w:val="1"/>
      <w:marLeft w:val="0"/>
      <w:marRight w:val="0"/>
      <w:marTop w:val="0"/>
      <w:marBottom w:val="0"/>
      <w:divBdr>
        <w:top w:val="none" w:sz="0" w:space="0" w:color="auto"/>
        <w:left w:val="none" w:sz="0" w:space="0" w:color="auto"/>
        <w:bottom w:val="none" w:sz="0" w:space="0" w:color="auto"/>
        <w:right w:val="none" w:sz="0" w:space="0" w:color="auto"/>
      </w:divBdr>
    </w:div>
    <w:div w:id="1747535519">
      <w:bodyDiv w:val="1"/>
      <w:marLeft w:val="0"/>
      <w:marRight w:val="0"/>
      <w:marTop w:val="0"/>
      <w:marBottom w:val="0"/>
      <w:divBdr>
        <w:top w:val="none" w:sz="0" w:space="0" w:color="auto"/>
        <w:left w:val="none" w:sz="0" w:space="0" w:color="auto"/>
        <w:bottom w:val="none" w:sz="0" w:space="0" w:color="auto"/>
        <w:right w:val="none" w:sz="0" w:space="0" w:color="auto"/>
      </w:divBdr>
    </w:div>
    <w:div w:id="1871450009">
      <w:bodyDiv w:val="1"/>
      <w:marLeft w:val="0"/>
      <w:marRight w:val="0"/>
      <w:marTop w:val="0"/>
      <w:marBottom w:val="0"/>
      <w:divBdr>
        <w:top w:val="none" w:sz="0" w:space="0" w:color="auto"/>
        <w:left w:val="none" w:sz="0" w:space="0" w:color="auto"/>
        <w:bottom w:val="none" w:sz="0" w:space="0" w:color="auto"/>
        <w:right w:val="none" w:sz="0" w:space="0" w:color="auto"/>
      </w:divBdr>
    </w:div>
    <w:div w:id="1883403879">
      <w:bodyDiv w:val="1"/>
      <w:marLeft w:val="0"/>
      <w:marRight w:val="0"/>
      <w:marTop w:val="0"/>
      <w:marBottom w:val="0"/>
      <w:divBdr>
        <w:top w:val="none" w:sz="0" w:space="0" w:color="auto"/>
        <w:left w:val="none" w:sz="0" w:space="0" w:color="auto"/>
        <w:bottom w:val="none" w:sz="0" w:space="0" w:color="auto"/>
        <w:right w:val="none" w:sz="0" w:space="0" w:color="auto"/>
      </w:divBdr>
    </w:div>
    <w:div w:id="1952857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en.wikipedia.org/wiki/The_Witcher_(TV_series)" TargetMode="External"/><Relationship Id="rId18" Type="http://schemas.openxmlformats.org/officeDocument/2006/relationships/image" Target="media/image8.png"/><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image" Target="media/image2.png"/><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microsoft.com/office/2018/08/relationships/commentsExtensible" Target="commentsExtensible.xml"/><Relationship Id="rId5" Type="http://schemas.openxmlformats.org/officeDocument/2006/relationships/hyperlink" Target="https://en.wikipedia.org/wiki/Steganography" TargetMode="External"/><Relationship Id="rId15" Type="http://schemas.openxmlformats.org/officeDocument/2006/relationships/image" Target="media/image5.png"/><Relationship Id="rId10" Type="http://schemas.microsoft.com/office/2016/09/relationships/commentsIds" Target="commentsIds.xml"/><Relationship Id="rId19" Type="http://schemas.openxmlformats.org/officeDocument/2006/relationships/image" Target="media/image9.png"/><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1895</TotalTime>
  <Pages>10</Pages>
  <Words>1867</Words>
  <Characters>10642</Characters>
  <Application>Microsoft Office Word</Application>
  <DocSecurity>0</DocSecurity>
  <Lines>88</Lines>
  <Paragraphs>24</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12485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Shahar Segal</dc:creator>
  <cp:keywords/>
  <dc:description/>
  <cp:lastModifiedBy>Etay Livne</cp:lastModifiedBy>
  <cp:revision>74</cp:revision>
  <dcterms:created xsi:type="dcterms:W3CDTF">2020-01-01T08:55:00Z</dcterms:created>
  <dcterms:modified xsi:type="dcterms:W3CDTF">2022-01-02T18:45:00Z</dcterms:modified>
</cp:coreProperties>
</file>